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5FC" w:rsidRPr="009A3DEC" w:rsidRDefault="00FF7CE2">
      <w:r w:rsidRPr="009A3DEC">
        <w:t xml:space="preserve"> </w:t>
      </w:r>
      <w:r w:rsidR="00F377F5" w:rsidRPr="009A3DEC">
        <w:rPr>
          <w:noProof/>
        </w:rPr>
        <w:drawing>
          <wp:inline distT="0" distB="0" distL="0" distR="0">
            <wp:extent cx="1460500" cy="457466"/>
            <wp:effectExtent l="19050" t="0" r="635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7" cstate="print"/>
                    <a:srcRect/>
                    <a:stretch>
                      <a:fillRect/>
                    </a:stretch>
                  </pic:blipFill>
                  <pic:spPr bwMode="auto">
                    <a:xfrm>
                      <a:off x="0" y="0"/>
                      <a:ext cx="1467237" cy="459576"/>
                    </a:xfrm>
                    <a:prstGeom prst="rect">
                      <a:avLst/>
                    </a:prstGeom>
                    <a:noFill/>
                    <a:ln w="9525">
                      <a:noFill/>
                      <a:miter lim="800000"/>
                      <a:headEnd/>
                      <a:tailEnd/>
                    </a:ln>
                  </pic:spPr>
                </pic:pic>
              </a:graphicData>
            </a:graphic>
          </wp:inline>
        </w:drawing>
      </w:r>
    </w:p>
    <w:p w:rsidR="001735FC" w:rsidRPr="009A3DEC" w:rsidRDefault="00EA232C">
      <w:pPr>
        <w:rPr>
          <w:rFonts w:ascii="Arial" w:hAnsi="Arial"/>
          <w:sz w:val="28"/>
        </w:rPr>
      </w:pPr>
      <w:r w:rsidRPr="009A3DEC">
        <w:rPr>
          <w:rFonts w:ascii="Arial" w:hAnsi="Arial"/>
          <w:sz w:val="28"/>
        </w:rPr>
        <w:t xml:space="preserve">Classrooms for the Future/ </w:t>
      </w:r>
      <w:r w:rsidR="001735FC" w:rsidRPr="009A3DEC">
        <w:rPr>
          <w:rFonts w:ascii="Arial" w:hAnsi="Arial"/>
          <w:sz w:val="28"/>
        </w:rPr>
        <w:t>21</w:t>
      </w:r>
      <w:r w:rsidR="001735FC" w:rsidRPr="009A3DEC">
        <w:rPr>
          <w:rFonts w:ascii="Arial" w:hAnsi="Arial"/>
          <w:sz w:val="28"/>
          <w:vertAlign w:val="superscript"/>
        </w:rPr>
        <w:t>st</w:t>
      </w:r>
      <w:r w:rsidR="001735FC" w:rsidRPr="009A3DEC">
        <w:rPr>
          <w:rFonts w:ascii="Arial" w:hAnsi="Arial"/>
          <w:sz w:val="28"/>
        </w:rPr>
        <w:t xml:space="preserve"> Century Teaching and Learning</w:t>
      </w:r>
      <w:r w:rsidR="005D7D19">
        <w:rPr>
          <w:rFonts w:ascii="Arial" w:hAnsi="Arial"/>
          <w:sz w:val="28"/>
        </w:rPr>
        <w:t>/</w:t>
      </w:r>
    </w:p>
    <w:p w:rsidR="00264AF9" w:rsidRPr="009A3DEC" w:rsidRDefault="00264AF9">
      <w:pPr>
        <w:rPr>
          <w:rFonts w:ascii="Arial" w:hAnsi="Arial"/>
          <w:sz w:val="28"/>
        </w:rPr>
      </w:pPr>
      <w:r w:rsidRPr="009A3DEC">
        <w:rPr>
          <w:rFonts w:ascii="Arial" w:hAnsi="Arial"/>
          <w:sz w:val="28"/>
        </w:rPr>
        <w:t>Enhancing Education Through Technology (EETT – Title IID)</w:t>
      </w:r>
    </w:p>
    <w:p w:rsidR="001735FC" w:rsidRPr="009A3DEC" w:rsidRDefault="001735FC">
      <w:pPr>
        <w:rPr>
          <w:rFonts w:ascii="Arial" w:hAnsi="Arial"/>
          <w:sz w:val="28"/>
        </w:rPr>
      </w:pPr>
    </w:p>
    <w:p w:rsidR="001735FC" w:rsidRPr="009A3DEC" w:rsidRDefault="001735FC" w:rsidP="001735FC">
      <w:pPr>
        <w:ind w:left="4320" w:firstLine="720"/>
        <w:rPr>
          <w:sz w:val="36"/>
          <w:szCs w:val="36"/>
        </w:rPr>
      </w:pPr>
      <w:r w:rsidRPr="009A3DEC">
        <w:rPr>
          <w:sz w:val="36"/>
          <w:szCs w:val="36"/>
        </w:rPr>
        <w:t>Handbook</w:t>
      </w:r>
      <w:r w:rsidR="00264AF9" w:rsidRPr="009A3DEC">
        <w:rPr>
          <w:sz w:val="36"/>
          <w:szCs w:val="36"/>
        </w:rPr>
        <w:t xml:space="preserve"> 2010-11</w:t>
      </w:r>
    </w:p>
    <w:p w:rsidR="001735FC" w:rsidRPr="009A3DEC" w:rsidRDefault="001735FC"/>
    <w:p w:rsidR="001735FC" w:rsidRPr="009A3DEC" w:rsidRDefault="001735FC">
      <w:pPr>
        <w:rPr>
          <w:color w:val="339966"/>
        </w:rPr>
      </w:pPr>
      <w:r w:rsidRPr="009A3DEC">
        <w:t>On behalf of Governor</w:t>
      </w:r>
      <w:r w:rsidR="00264AF9" w:rsidRPr="009A3DEC">
        <w:t xml:space="preserve"> Rendell and Acting Secretary Gluck</w:t>
      </w:r>
      <w:r w:rsidRPr="009A3DEC">
        <w:t>, we congratulate you for continuing your Classrooms for the Future</w:t>
      </w:r>
      <w:r w:rsidR="00264AF9" w:rsidRPr="009A3DEC">
        <w:t>/</w:t>
      </w:r>
      <w:r w:rsidRPr="009A3DEC">
        <w:t xml:space="preserve"> </w:t>
      </w:r>
      <w:r w:rsidR="00264AF9" w:rsidRPr="009A3DEC">
        <w:rPr>
          <w:i/>
        </w:rPr>
        <w:t>21st Century Teaching and Learning</w:t>
      </w:r>
      <w:r w:rsidR="00264AF9" w:rsidRPr="009A3DEC">
        <w:t xml:space="preserve"> </w:t>
      </w:r>
      <w:r w:rsidRPr="009A3DEC">
        <w:t>program through a combination of local, stimulus and federal funds.</w:t>
      </w:r>
      <w:r w:rsidRPr="009A3DEC">
        <w:rPr>
          <w:color w:val="339966"/>
        </w:rPr>
        <w:t xml:space="preserve"> </w:t>
      </w:r>
      <w:r w:rsidRPr="009A3DEC">
        <w:t>Coach funding is available throug</w:t>
      </w:r>
      <w:r w:rsidR="00264AF9" w:rsidRPr="009A3DEC">
        <w:t xml:space="preserve">h state funds for Cohort </w:t>
      </w:r>
      <w:r w:rsidRPr="009A3DEC">
        <w:t>3</w:t>
      </w:r>
      <w:r w:rsidRPr="009A3DEC">
        <w:rPr>
          <w:color w:val="339966"/>
        </w:rPr>
        <w:t>.</w:t>
      </w:r>
      <w:r w:rsidRPr="009A3DEC">
        <w:rPr>
          <w:color w:val="00FF00"/>
        </w:rPr>
        <w:t xml:space="preserve"> </w:t>
      </w:r>
      <w:r w:rsidRPr="009A3DEC">
        <w:t>You are a part of an innovative and exciting school reform program designed to change teaching and learning in Pennsylvania’s schools.</w:t>
      </w:r>
      <w:r w:rsidRPr="009A3DEC">
        <w:rPr>
          <w:color w:val="339966"/>
        </w:rPr>
        <w:t xml:space="preserve"> </w:t>
      </w:r>
    </w:p>
    <w:p w:rsidR="001735FC" w:rsidRPr="009A3DEC" w:rsidRDefault="001735FC">
      <w:pPr>
        <w:rPr>
          <w:color w:val="339966"/>
        </w:rPr>
      </w:pPr>
    </w:p>
    <w:p w:rsidR="001735FC" w:rsidRPr="009A3DEC" w:rsidRDefault="001735FC">
      <w:r w:rsidRPr="009A3DEC">
        <w:t xml:space="preserve">Classrooms for the Future is part of PDE’s Standards Aligned System, a comprehensive approach to support student achievement across the Commonwealth.  This approach includes clear standards, fair assessments, curriculum framework, instruction, materials &amp; resources, and interventions.  </w:t>
      </w:r>
    </w:p>
    <w:p w:rsidR="001735FC" w:rsidRPr="009A3DEC" w:rsidRDefault="001735FC"/>
    <w:p w:rsidR="001735FC" w:rsidRPr="009A3DEC" w:rsidRDefault="001735FC">
      <w:r w:rsidRPr="009A3DEC">
        <w:t>We look forward to working with you.  The following is a Classrooms for the Future/21</w:t>
      </w:r>
      <w:r w:rsidRPr="009A3DEC">
        <w:rPr>
          <w:vertAlign w:val="superscript"/>
        </w:rPr>
        <w:t>st</w:t>
      </w:r>
      <w:r w:rsidRPr="009A3DEC">
        <w:t xml:space="preserve"> Century Teaching and Learning</w:t>
      </w:r>
      <w:r w:rsidR="00264AF9" w:rsidRPr="009A3DEC">
        <w:t>/EETT</w:t>
      </w:r>
      <w:r w:rsidRPr="009A3DEC">
        <w:t xml:space="preserve"> handbook with professional development dates and other resources that will help you succeed as you continue your program.  (The Table of Contents is hyperlinked to the specific section in the handbook).</w:t>
      </w:r>
    </w:p>
    <w:p w:rsidR="001735FC" w:rsidRPr="009A3DEC" w:rsidRDefault="001735FC"/>
    <w:p w:rsidR="001735FC" w:rsidRPr="009A3DEC" w:rsidRDefault="001735FC">
      <w:r w:rsidRPr="009A3DEC">
        <w:rPr>
          <w:color w:val="0000FF"/>
        </w:rPr>
        <w:t>Cohort 1</w:t>
      </w:r>
      <w:r w:rsidRPr="009A3DEC">
        <w:t>–</w:t>
      </w:r>
      <w:r w:rsidRPr="009A3DEC">
        <w:rPr>
          <w:u w:val="single"/>
        </w:rPr>
        <w:t>1</w:t>
      </w:r>
      <w:r w:rsidRPr="009A3DEC">
        <w:rPr>
          <w:u w:val="single"/>
          <w:vertAlign w:val="superscript"/>
        </w:rPr>
        <w:t>st</w:t>
      </w:r>
      <w:r w:rsidRPr="009A3DEC">
        <w:rPr>
          <w:u w:val="single"/>
        </w:rPr>
        <w:t xml:space="preserve"> Funded in 2006-07</w:t>
      </w:r>
      <w:r w:rsidRPr="009A3DEC">
        <w:t xml:space="preserve"> </w:t>
      </w:r>
      <w:r w:rsidRPr="009A3DEC">
        <w:rPr>
          <w:color w:val="0000FF"/>
        </w:rPr>
        <w:t>Cohort 2</w:t>
      </w:r>
      <w:r w:rsidRPr="009A3DEC">
        <w:t>-</w:t>
      </w:r>
      <w:r w:rsidRPr="009A3DEC">
        <w:rPr>
          <w:u w:val="single"/>
        </w:rPr>
        <w:t>1</w:t>
      </w:r>
      <w:r w:rsidRPr="009A3DEC">
        <w:rPr>
          <w:u w:val="single"/>
          <w:vertAlign w:val="superscript"/>
        </w:rPr>
        <w:t>st</w:t>
      </w:r>
      <w:r w:rsidRPr="009A3DEC">
        <w:rPr>
          <w:u w:val="single"/>
        </w:rPr>
        <w:t xml:space="preserve"> Funded in 2007-08</w:t>
      </w:r>
      <w:r w:rsidRPr="009A3DEC">
        <w:t xml:space="preserve"> </w:t>
      </w:r>
    </w:p>
    <w:p w:rsidR="001735FC" w:rsidRPr="009A3DEC" w:rsidRDefault="001735FC">
      <w:pPr>
        <w:rPr>
          <w:u w:val="single"/>
        </w:rPr>
      </w:pPr>
      <w:r w:rsidRPr="009A3DEC">
        <w:rPr>
          <w:color w:val="0000FF"/>
        </w:rPr>
        <w:t>Cohort 3</w:t>
      </w:r>
      <w:r w:rsidRPr="009A3DEC">
        <w:t>–</w:t>
      </w:r>
      <w:r w:rsidRPr="009A3DEC">
        <w:rPr>
          <w:u w:val="single"/>
        </w:rPr>
        <w:t>1</w:t>
      </w:r>
      <w:r w:rsidRPr="009A3DEC">
        <w:rPr>
          <w:u w:val="single"/>
          <w:vertAlign w:val="superscript"/>
        </w:rPr>
        <w:t>st</w:t>
      </w:r>
      <w:r w:rsidRPr="009A3DEC">
        <w:rPr>
          <w:u w:val="single"/>
        </w:rPr>
        <w:t xml:space="preserve"> Funded in 2008-09</w:t>
      </w:r>
    </w:p>
    <w:p w:rsidR="001735FC" w:rsidRPr="009A3DEC" w:rsidRDefault="001735FC"/>
    <w:p w:rsidR="001735FC" w:rsidRPr="009A3DEC" w:rsidRDefault="001735FC">
      <w:r w:rsidRPr="009A3DEC">
        <w:rPr>
          <w:sz w:val="28"/>
        </w:rPr>
        <w:t>Table of Contents</w:t>
      </w:r>
    </w:p>
    <w:p w:rsidR="001735FC" w:rsidRPr="009A3DEC" w:rsidRDefault="00DD741D" w:rsidP="001735FC">
      <w:pPr>
        <w:numPr>
          <w:ilvl w:val="0"/>
          <w:numId w:val="3"/>
        </w:numPr>
      </w:pPr>
      <w:hyperlink w:anchor="Introduction" w:history="1">
        <w:r w:rsidR="001735FC" w:rsidRPr="009A3DEC">
          <w:rPr>
            <w:rStyle w:val="Hyperlink"/>
          </w:rPr>
          <w:t>Introduction</w:t>
        </w:r>
      </w:hyperlink>
      <w:r w:rsidR="001735FC" w:rsidRPr="009A3DEC">
        <w:tab/>
      </w:r>
      <w:r w:rsidR="001735FC" w:rsidRPr="009A3DEC">
        <w:tab/>
      </w:r>
      <w:r w:rsidR="001735FC" w:rsidRPr="009A3DEC">
        <w:tab/>
      </w:r>
      <w:r w:rsidR="001735FC" w:rsidRPr="009A3DEC">
        <w:tab/>
      </w:r>
      <w:r w:rsidR="001735FC" w:rsidRPr="009A3DEC">
        <w:tab/>
      </w:r>
      <w:r w:rsidR="001735FC" w:rsidRPr="009A3DEC">
        <w:tab/>
      </w:r>
      <w:r w:rsidR="001735FC" w:rsidRPr="009A3DEC">
        <w:tab/>
      </w:r>
      <w:r w:rsidR="001735FC" w:rsidRPr="009A3DEC">
        <w:tab/>
      </w:r>
      <w:r w:rsidR="001735FC" w:rsidRPr="009A3DEC">
        <w:tab/>
        <w:t>Page 4</w:t>
      </w:r>
    </w:p>
    <w:p w:rsidR="001735FC" w:rsidRPr="009A3DEC" w:rsidRDefault="001735FC" w:rsidP="001735FC">
      <w:pPr>
        <w:ind w:left="360"/>
      </w:pPr>
    </w:p>
    <w:p w:rsidR="001735FC" w:rsidRPr="009A3DEC" w:rsidRDefault="00DD741D" w:rsidP="001735FC">
      <w:pPr>
        <w:numPr>
          <w:ilvl w:val="0"/>
          <w:numId w:val="3"/>
        </w:numPr>
      </w:pPr>
      <w:hyperlink w:anchor="Communication" w:history="1">
        <w:r w:rsidR="001735FC" w:rsidRPr="009A3DEC">
          <w:rPr>
            <w:rStyle w:val="Hyperlink"/>
          </w:rPr>
          <w:t>Communication</w:t>
        </w:r>
      </w:hyperlink>
      <w:r w:rsidR="001735FC" w:rsidRPr="009A3DEC">
        <w:tab/>
      </w:r>
      <w:r w:rsidR="001735FC" w:rsidRPr="009A3DEC">
        <w:tab/>
      </w:r>
      <w:r w:rsidR="001735FC" w:rsidRPr="009A3DEC">
        <w:tab/>
      </w:r>
      <w:r w:rsidR="001735FC" w:rsidRPr="009A3DEC">
        <w:tab/>
      </w:r>
      <w:r w:rsidR="001735FC" w:rsidRPr="009A3DEC">
        <w:tab/>
      </w:r>
      <w:r w:rsidR="001735FC" w:rsidRPr="009A3DEC">
        <w:tab/>
      </w:r>
      <w:r w:rsidR="001735FC" w:rsidRPr="009A3DEC">
        <w:tab/>
      </w:r>
      <w:r w:rsidR="001735FC" w:rsidRPr="009A3DEC">
        <w:tab/>
        <w:t>Page 4</w:t>
      </w:r>
    </w:p>
    <w:p w:rsidR="001735FC" w:rsidRPr="009A3DEC" w:rsidRDefault="00DD741D" w:rsidP="001735FC">
      <w:pPr>
        <w:numPr>
          <w:ilvl w:val="1"/>
          <w:numId w:val="3"/>
        </w:numPr>
        <w:rPr>
          <w:rStyle w:val="Hyperlink"/>
        </w:rPr>
      </w:pPr>
      <w:r w:rsidRPr="009A3DEC">
        <w:fldChar w:fldCharType="begin"/>
      </w:r>
      <w:r w:rsidR="001735FC" w:rsidRPr="009A3DEC">
        <w:instrText>HYPERLINK  \l "key"</w:instrText>
      </w:r>
      <w:r w:rsidRPr="009A3DEC">
        <w:fldChar w:fldCharType="separate"/>
      </w:r>
      <w:r w:rsidR="001735FC" w:rsidRPr="009A3DEC">
        <w:rPr>
          <w:rStyle w:val="Hyperlink"/>
          <w:color w:val="auto"/>
        </w:rPr>
        <w:t>Key District Contact</w:t>
      </w:r>
    </w:p>
    <w:p w:rsidR="001735FC" w:rsidRPr="009A3DEC" w:rsidRDefault="00DD741D" w:rsidP="001735FC">
      <w:pPr>
        <w:numPr>
          <w:ilvl w:val="1"/>
          <w:numId w:val="3"/>
        </w:numPr>
      </w:pPr>
      <w:r w:rsidRPr="009A3DEC">
        <w:fldChar w:fldCharType="end"/>
      </w:r>
      <w:r w:rsidR="00967E2E" w:rsidRPr="009A3DEC" w:rsidDel="00967E2E">
        <w:t xml:space="preserve"> </w:t>
      </w:r>
      <w:hyperlink w:anchor="List" w:history="1">
        <w:r w:rsidR="001735FC" w:rsidRPr="009A3DEC">
          <w:rPr>
            <w:rStyle w:val="Hyperlink"/>
            <w:color w:val="auto"/>
          </w:rPr>
          <w:t>L</w:t>
        </w:r>
        <w:r w:rsidR="001735FC" w:rsidRPr="00967E2E">
          <w:rPr>
            <w:rStyle w:val="Hyperlink"/>
            <w:color w:val="auto"/>
          </w:rPr>
          <w:t>istservs</w:t>
        </w:r>
      </w:hyperlink>
    </w:p>
    <w:p w:rsidR="001735FC" w:rsidRPr="009A3DEC" w:rsidRDefault="00DD741D" w:rsidP="001735FC">
      <w:pPr>
        <w:numPr>
          <w:ilvl w:val="1"/>
          <w:numId w:val="3"/>
        </w:numPr>
      </w:pPr>
      <w:hyperlink w:anchor="KeyPDEPersonnel" w:history="1">
        <w:r w:rsidR="001735FC" w:rsidRPr="009A3DEC">
          <w:rPr>
            <w:rStyle w:val="Hyperlink"/>
            <w:color w:val="auto"/>
          </w:rPr>
          <w:t>Key PDE Personnel</w:t>
        </w:r>
      </w:hyperlink>
    </w:p>
    <w:p w:rsidR="001735FC" w:rsidRPr="009A3DEC" w:rsidRDefault="001735FC" w:rsidP="001735FC"/>
    <w:p w:rsidR="001735FC" w:rsidRPr="009A3DEC" w:rsidRDefault="00DD741D" w:rsidP="001735FC">
      <w:pPr>
        <w:numPr>
          <w:ilvl w:val="0"/>
          <w:numId w:val="3"/>
        </w:numPr>
      </w:pPr>
      <w:hyperlink w:anchor="Professional" w:history="1">
        <w:r w:rsidR="001735FC" w:rsidRPr="009A3DEC">
          <w:rPr>
            <w:rStyle w:val="Hyperlink"/>
          </w:rPr>
          <w:t>Professional Development</w:t>
        </w:r>
      </w:hyperlink>
      <w:r w:rsidR="001735FC" w:rsidRPr="009A3DEC">
        <w:tab/>
      </w:r>
      <w:r w:rsidR="001735FC" w:rsidRPr="009A3DEC">
        <w:tab/>
      </w:r>
      <w:r w:rsidR="001735FC" w:rsidRPr="009A3DEC">
        <w:tab/>
      </w:r>
      <w:r w:rsidR="001735FC" w:rsidRPr="009A3DEC">
        <w:tab/>
      </w:r>
      <w:r w:rsidR="001735FC" w:rsidRPr="009A3DEC">
        <w:tab/>
      </w:r>
      <w:r w:rsidR="001735FC" w:rsidRPr="009A3DEC">
        <w:tab/>
      </w:r>
      <w:r w:rsidR="001735FC" w:rsidRPr="009A3DEC">
        <w:tab/>
        <w:t xml:space="preserve">Page </w:t>
      </w:r>
      <w:r w:rsidR="00967E2E">
        <w:t>6</w:t>
      </w:r>
    </w:p>
    <w:p w:rsidR="001735FC" w:rsidRPr="009A3DEC" w:rsidRDefault="001735FC" w:rsidP="001735FC">
      <w:pPr>
        <w:ind w:left="1080"/>
      </w:pPr>
    </w:p>
    <w:p w:rsidR="001735FC" w:rsidRPr="009A3DEC" w:rsidRDefault="001735FC" w:rsidP="001735FC">
      <w:pPr>
        <w:numPr>
          <w:ilvl w:val="2"/>
          <w:numId w:val="15"/>
        </w:numPr>
        <w:tabs>
          <w:tab w:val="clear" w:pos="2160"/>
          <w:tab w:val="num" w:pos="720"/>
        </w:tabs>
        <w:ind w:hanging="1800"/>
      </w:pPr>
      <w:r w:rsidRPr="009A3DEC">
        <w:t xml:space="preserve">Instructional </w:t>
      </w:r>
      <w:hyperlink w:anchor="Coaches" w:history="1">
        <w:r w:rsidRPr="009A3DEC">
          <w:rPr>
            <w:rStyle w:val="Hyperlink"/>
            <w:color w:val="auto"/>
          </w:rPr>
          <w:t>Coaches (All Cohorts)</w:t>
        </w:r>
      </w:hyperlink>
      <w:r w:rsidRPr="009A3DEC">
        <w:t xml:space="preserve"> </w:t>
      </w:r>
      <w:r w:rsidRPr="009A3DEC">
        <w:tab/>
      </w:r>
      <w:r w:rsidRPr="009A3DEC">
        <w:tab/>
      </w:r>
      <w:r w:rsidRPr="009A3DEC">
        <w:tab/>
      </w:r>
      <w:r w:rsidRPr="009A3DEC">
        <w:tab/>
      </w:r>
      <w:r w:rsidRPr="009A3DEC">
        <w:tab/>
      </w:r>
      <w:r w:rsidR="00967E2E">
        <w:tab/>
      </w:r>
      <w:r w:rsidRPr="009A3DEC">
        <w:t xml:space="preserve">Page </w:t>
      </w:r>
      <w:r w:rsidR="00967E2E">
        <w:t>6</w:t>
      </w:r>
    </w:p>
    <w:p w:rsidR="001735FC" w:rsidRPr="009A3DEC" w:rsidRDefault="001735FC" w:rsidP="001735FC">
      <w:pPr>
        <w:numPr>
          <w:ilvl w:val="0"/>
          <w:numId w:val="5"/>
        </w:numPr>
      </w:pPr>
      <w:r w:rsidRPr="009A3DEC">
        <w:t xml:space="preserve">Instructional </w:t>
      </w:r>
      <w:hyperlink w:anchor="CoachesA" w:history="1">
        <w:r w:rsidR="00967E2E" w:rsidRPr="009A3DEC">
          <w:rPr>
            <w:rStyle w:val="Hyperlink"/>
            <w:color w:val="auto"/>
          </w:rPr>
          <w:t>Coaches’ Applica</w:t>
        </w:r>
        <w:r w:rsidR="00967E2E">
          <w:rPr>
            <w:rStyle w:val="Hyperlink"/>
            <w:color w:val="auto"/>
          </w:rPr>
          <w:t>nts</w:t>
        </w:r>
      </w:hyperlink>
    </w:p>
    <w:p w:rsidR="001735FC" w:rsidRPr="009A3DEC" w:rsidRDefault="00DD741D" w:rsidP="001735FC">
      <w:pPr>
        <w:numPr>
          <w:ilvl w:val="0"/>
          <w:numId w:val="5"/>
        </w:numPr>
      </w:pPr>
      <w:hyperlink w:anchor="Required" w:history="1">
        <w:r w:rsidR="001735FC" w:rsidRPr="009A3DEC">
          <w:rPr>
            <w:rStyle w:val="Hyperlink"/>
            <w:color w:val="auto"/>
          </w:rPr>
          <w:t>Required Certification</w:t>
        </w:r>
      </w:hyperlink>
    </w:p>
    <w:p w:rsidR="001735FC" w:rsidRPr="009A3DEC" w:rsidRDefault="001735FC" w:rsidP="001735FC">
      <w:pPr>
        <w:numPr>
          <w:ilvl w:val="0"/>
          <w:numId w:val="5"/>
        </w:numPr>
        <w:rPr>
          <w:rStyle w:val="Hyperlink"/>
        </w:rPr>
      </w:pPr>
      <w:r w:rsidRPr="009A3DEC">
        <w:t xml:space="preserve">Instructional </w:t>
      </w:r>
      <w:r w:rsidR="00DD741D" w:rsidRPr="009A3DEC">
        <w:fldChar w:fldCharType="begin"/>
      </w:r>
      <w:r w:rsidRPr="009A3DEC">
        <w:instrText>HYPERLINK  \l "CoachFundingUses"</w:instrText>
      </w:r>
      <w:r w:rsidR="00DD741D" w:rsidRPr="009A3DEC">
        <w:fldChar w:fldCharType="separate"/>
      </w:r>
      <w:r w:rsidRPr="009A3DEC">
        <w:rPr>
          <w:rStyle w:val="Hyperlink"/>
          <w:color w:val="auto"/>
        </w:rPr>
        <w:t>Coach Funding Uses</w:t>
      </w:r>
    </w:p>
    <w:p w:rsidR="001735FC" w:rsidRPr="009A3DEC" w:rsidRDefault="00DD741D" w:rsidP="001735FC">
      <w:pPr>
        <w:numPr>
          <w:ilvl w:val="0"/>
          <w:numId w:val="5"/>
        </w:numPr>
        <w:rPr>
          <w:rStyle w:val="Hyperlink"/>
        </w:rPr>
      </w:pPr>
      <w:r w:rsidRPr="009A3DEC">
        <w:fldChar w:fldCharType="end"/>
      </w:r>
      <w:r w:rsidRPr="009A3DEC">
        <w:fldChar w:fldCharType="begin"/>
      </w:r>
      <w:r w:rsidR="001735FC" w:rsidRPr="009A3DEC">
        <w:instrText>HYPERLINK  \l "FinancialRecon"</w:instrText>
      </w:r>
      <w:r w:rsidRPr="009A3DEC">
        <w:fldChar w:fldCharType="separate"/>
      </w:r>
      <w:r w:rsidR="001735FC" w:rsidRPr="009A3DEC">
        <w:rPr>
          <w:rStyle w:val="Hyperlink"/>
          <w:color w:val="auto"/>
        </w:rPr>
        <w:t>Financial Reconciliation</w:t>
      </w:r>
    </w:p>
    <w:p w:rsidR="001735FC" w:rsidRPr="009A3DEC" w:rsidRDefault="00DD741D" w:rsidP="001735FC">
      <w:pPr>
        <w:numPr>
          <w:ilvl w:val="0"/>
          <w:numId w:val="5"/>
        </w:numPr>
        <w:rPr>
          <w:u w:val="single"/>
        </w:rPr>
      </w:pPr>
      <w:r w:rsidRPr="009A3DEC">
        <w:fldChar w:fldCharType="end"/>
      </w:r>
      <w:r w:rsidR="001735FC" w:rsidRPr="009A3DEC">
        <w:t xml:space="preserve">Instructional </w:t>
      </w:r>
      <w:hyperlink w:anchor="CoachFunding" w:history="1">
        <w:r w:rsidR="001735FC" w:rsidRPr="009A3DEC">
          <w:rPr>
            <w:rStyle w:val="Hyperlink"/>
            <w:color w:val="auto"/>
          </w:rPr>
          <w:t>Coach Funding</w:t>
        </w:r>
      </w:hyperlink>
      <w:r w:rsidR="00967E2E">
        <w:t xml:space="preserve"> through Capital Area Intermediate Unit 15</w:t>
      </w:r>
    </w:p>
    <w:p w:rsidR="001735FC" w:rsidRPr="009A3DEC" w:rsidRDefault="00DD741D" w:rsidP="001735FC">
      <w:pPr>
        <w:numPr>
          <w:ilvl w:val="0"/>
          <w:numId w:val="5"/>
        </w:numPr>
        <w:rPr>
          <w:rStyle w:val="Hyperlink"/>
        </w:rPr>
      </w:pPr>
      <w:r w:rsidRPr="009A3DEC">
        <w:fldChar w:fldCharType="begin"/>
      </w:r>
      <w:r w:rsidR="001735FC" w:rsidRPr="009A3DEC">
        <w:instrText>HYPERLINK  \l "CoadhesEquip"</w:instrText>
      </w:r>
      <w:r w:rsidRPr="009A3DEC">
        <w:fldChar w:fldCharType="separate"/>
      </w:r>
      <w:r w:rsidR="001735FC" w:rsidRPr="009A3DEC">
        <w:rPr>
          <w:rStyle w:val="Hyperlink"/>
          <w:color w:val="auto"/>
        </w:rPr>
        <w:t>Coaches’ Equipment</w:t>
      </w:r>
    </w:p>
    <w:p w:rsidR="001735FC" w:rsidRPr="009A3DEC" w:rsidRDefault="00DD741D" w:rsidP="001735FC">
      <w:pPr>
        <w:numPr>
          <w:ilvl w:val="0"/>
          <w:numId w:val="5"/>
        </w:numPr>
      </w:pPr>
      <w:r w:rsidRPr="009A3DEC">
        <w:fldChar w:fldCharType="end"/>
      </w:r>
      <w:r w:rsidR="001735FC" w:rsidRPr="009A3DEC">
        <w:t xml:space="preserve">Instructional Technology Coaches’ </w:t>
      </w:r>
      <w:r w:rsidR="00967E2E">
        <w:t>Boot Camp</w:t>
      </w:r>
    </w:p>
    <w:p w:rsidR="001735FC" w:rsidRPr="009A3DEC" w:rsidRDefault="001735FC" w:rsidP="001735FC">
      <w:pPr>
        <w:numPr>
          <w:ilvl w:val="0"/>
          <w:numId w:val="5"/>
        </w:numPr>
        <w:rPr>
          <w:u w:val="single"/>
        </w:rPr>
      </w:pPr>
      <w:r w:rsidRPr="009A3DEC">
        <w:lastRenderedPageBreak/>
        <w:t>Coach log</w:t>
      </w:r>
    </w:p>
    <w:p w:rsidR="001735FC" w:rsidRPr="009A3DEC" w:rsidRDefault="00DD741D" w:rsidP="001735FC">
      <w:pPr>
        <w:numPr>
          <w:ilvl w:val="0"/>
          <w:numId w:val="5"/>
        </w:numPr>
        <w:rPr>
          <w:u w:val="single"/>
        </w:rPr>
      </w:pPr>
      <w:hyperlink w:anchor="IUTIMPDE" w:history="1">
        <w:r w:rsidR="001735FC" w:rsidRPr="009A3DEC">
          <w:rPr>
            <w:rStyle w:val="Hyperlink"/>
            <w:color w:val="auto"/>
          </w:rPr>
          <w:t>IU TIMs</w:t>
        </w:r>
      </w:hyperlink>
    </w:p>
    <w:p w:rsidR="001735FC" w:rsidRPr="009A3DEC" w:rsidRDefault="00DD741D" w:rsidP="001735FC">
      <w:pPr>
        <w:numPr>
          <w:ilvl w:val="0"/>
          <w:numId w:val="5"/>
        </w:numPr>
        <w:rPr>
          <w:rStyle w:val="Hyperlink"/>
        </w:rPr>
      </w:pPr>
      <w:hyperlink w:anchor="PDEcoachmentors" w:history="1">
        <w:r w:rsidR="001735FC" w:rsidRPr="009A3DEC">
          <w:rPr>
            <w:rStyle w:val="Hyperlink"/>
            <w:color w:val="auto"/>
          </w:rPr>
          <w:t>PDE Coach Mentors</w:t>
        </w:r>
      </w:hyperlink>
      <w:r w:rsidRPr="009A3DEC">
        <w:fldChar w:fldCharType="begin"/>
      </w:r>
      <w:r w:rsidR="001735FC" w:rsidRPr="009A3DEC">
        <w:instrText xml:space="preserve"> HYPERLINK  \l "IUTIMPDE" </w:instrText>
      </w:r>
      <w:r w:rsidRPr="009A3DEC">
        <w:fldChar w:fldCharType="separate"/>
      </w:r>
    </w:p>
    <w:p w:rsidR="001735FC" w:rsidRPr="009A3DEC" w:rsidRDefault="00DD741D" w:rsidP="001735FC">
      <w:pPr>
        <w:ind w:left="1440"/>
      </w:pPr>
      <w:r w:rsidRPr="009A3DEC">
        <w:fldChar w:fldCharType="end"/>
      </w:r>
      <w:r w:rsidR="001735FC" w:rsidRPr="009A3DEC" w:rsidDel="005D2874">
        <w:t xml:space="preserve"> </w:t>
      </w:r>
    </w:p>
    <w:p w:rsidR="001735FC" w:rsidRPr="009A3DEC" w:rsidRDefault="00DD741D" w:rsidP="001735FC">
      <w:pPr>
        <w:numPr>
          <w:ilvl w:val="0"/>
          <w:numId w:val="15"/>
        </w:numPr>
        <w:rPr>
          <w:rStyle w:val="Hyperlink"/>
        </w:rPr>
      </w:pPr>
      <w:r w:rsidRPr="009A3DEC">
        <w:fldChar w:fldCharType="begin"/>
      </w:r>
      <w:r w:rsidR="001735FC" w:rsidRPr="009A3DEC">
        <w:instrText xml:space="preserve"> HYPERLINK  \l "OtherProfessional" </w:instrText>
      </w:r>
      <w:r w:rsidRPr="009A3DEC">
        <w:fldChar w:fldCharType="separate"/>
      </w:r>
      <w:r w:rsidR="001735FC" w:rsidRPr="009A3DEC">
        <w:rPr>
          <w:rStyle w:val="Hyperlink"/>
          <w:color w:val="auto"/>
        </w:rPr>
        <w:t xml:space="preserve">Other Professional Development – Strongly Encouraged </w:t>
      </w:r>
      <w:r w:rsidR="001735FC" w:rsidRPr="009A3DEC">
        <w:rPr>
          <w:rStyle w:val="Hyperlink"/>
          <w:color w:val="auto"/>
          <w:u w:val="none"/>
        </w:rPr>
        <w:tab/>
      </w:r>
      <w:r w:rsidR="001735FC" w:rsidRPr="009A3DEC">
        <w:rPr>
          <w:rStyle w:val="Hyperlink"/>
          <w:color w:val="auto"/>
          <w:u w:val="none"/>
        </w:rPr>
        <w:tab/>
      </w:r>
      <w:r w:rsidR="00967E2E">
        <w:rPr>
          <w:rStyle w:val="Hyperlink"/>
          <w:color w:val="auto"/>
          <w:u w:val="none"/>
        </w:rPr>
        <w:tab/>
      </w:r>
      <w:r w:rsidR="001735FC" w:rsidRPr="009A3DEC">
        <w:t>Page 1</w:t>
      </w:r>
      <w:r w:rsidR="00967E2E">
        <w:t>2</w:t>
      </w:r>
    </w:p>
    <w:p w:rsidR="001735FC" w:rsidRPr="009A3DEC" w:rsidRDefault="00DD741D" w:rsidP="001735FC">
      <w:pPr>
        <w:numPr>
          <w:ilvl w:val="0"/>
          <w:numId w:val="5"/>
        </w:numPr>
      </w:pPr>
      <w:r w:rsidRPr="009A3DEC">
        <w:fldChar w:fldCharType="end"/>
      </w:r>
      <w:r w:rsidR="001735FC" w:rsidRPr="009A3DEC">
        <w:t>Webinars for Instructional Technology Coach</w:t>
      </w:r>
    </w:p>
    <w:p w:rsidR="001735FC" w:rsidRPr="009A3DEC" w:rsidRDefault="001735FC" w:rsidP="001735FC">
      <w:pPr>
        <w:numPr>
          <w:ilvl w:val="0"/>
          <w:numId w:val="5"/>
        </w:numPr>
      </w:pPr>
      <w:r w:rsidRPr="009A3DEC">
        <w:t>Pete &amp; C Pre-conference</w:t>
      </w:r>
    </w:p>
    <w:p w:rsidR="001735FC" w:rsidRPr="009A3DEC" w:rsidRDefault="001735FC" w:rsidP="001735FC">
      <w:pPr>
        <w:numPr>
          <w:ilvl w:val="0"/>
          <w:numId w:val="18"/>
        </w:numPr>
      </w:pPr>
      <w:r w:rsidRPr="009A3DEC">
        <w:t xml:space="preserve"> </w:t>
      </w:r>
      <w:hyperlink w:anchor="PreconfCoachesPete" w:history="1">
        <w:r w:rsidRPr="009A3DEC">
          <w:rPr>
            <w:rStyle w:val="Hyperlink"/>
            <w:color w:val="auto"/>
          </w:rPr>
          <w:t>Pre-conference workshop for Coaches at PETE &amp; C Conference</w:t>
        </w:r>
      </w:hyperlink>
    </w:p>
    <w:p w:rsidR="001735FC" w:rsidRPr="009A3DEC" w:rsidRDefault="001735FC" w:rsidP="001735FC">
      <w:pPr>
        <w:numPr>
          <w:ilvl w:val="0"/>
          <w:numId w:val="18"/>
        </w:numPr>
      </w:pPr>
      <w:r w:rsidRPr="009A3DEC">
        <w:t xml:space="preserve"> </w:t>
      </w:r>
      <w:hyperlink w:anchor="PreconfAdminsPete" w:history="1">
        <w:r w:rsidRPr="009A3DEC">
          <w:rPr>
            <w:rStyle w:val="Hyperlink"/>
            <w:color w:val="auto"/>
          </w:rPr>
          <w:t>Pre-conference workshop for Administrators at PETE &amp; C Conference</w:t>
        </w:r>
      </w:hyperlink>
    </w:p>
    <w:p w:rsidR="001735FC" w:rsidRPr="009A3DEC" w:rsidRDefault="001735FC" w:rsidP="001735FC">
      <w:pPr>
        <w:numPr>
          <w:ilvl w:val="0"/>
          <w:numId w:val="19"/>
        </w:numPr>
      </w:pPr>
      <w:r w:rsidRPr="009A3DEC">
        <w:t>PSU1:1 Pre-conference</w:t>
      </w:r>
    </w:p>
    <w:p w:rsidR="001735FC" w:rsidRPr="009A3DEC" w:rsidRDefault="00DD741D" w:rsidP="001735FC">
      <w:pPr>
        <w:numPr>
          <w:ilvl w:val="0"/>
          <w:numId w:val="24"/>
        </w:numPr>
      </w:pPr>
      <w:hyperlink w:anchor="PreconfAdminPSU1to1" w:history="1">
        <w:r w:rsidR="001735FC" w:rsidRPr="009A3DEC">
          <w:rPr>
            <w:rStyle w:val="Hyperlink"/>
            <w:rFonts w:cs="Courier New"/>
            <w:color w:val="auto"/>
          </w:rPr>
          <w:t>Pre-conference workshop for CFF Coaches and Administrators at PSU 1:1 Conference</w:t>
        </w:r>
      </w:hyperlink>
    </w:p>
    <w:p w:rsidR="001735FC" w:rsidRPr="009A3DEC" w:rsidRDefault="00DD741D" w:rsidP="001735FC">
      <w:pPr>
        <w:numPr>
          <w:ilvl w:val="0"/>
          <w:numId w:val="19"/>
        </w:numPr>
        <w:rPr>
          <w:rStyle w:val="Hyperlink"/>
        </w:rPr>
      </w:pPr>
      <w:r w:rsidRPr="009A3DEC">
        <w:fldChar w:fldCharType="begin"/>
      </w:r>
      <w:r w:rsidR="001735FC" w:rsidRPr="009A3DEC">
        <w:instrText xml:space="preserve"> HYPERLINK  \l "Librarians" </w:instrText>
      </w:r>
      <w:r w:rsidRPr="009A3DEC">
        <w:fldChar w:fldCharType="separate"/>
      </w:r>
      <w:r w:rsidR="001735FC" w:rsidRPr="009A3DEC">
        <w:rPr>
          <w:rStyle w:val="Hyperlink"/>
          <w:color w:val="auto"/>
        </w:rPr>
        <w:t>Librarians and Coaches Meeting – PSLA</w:t>
      </w:r>
    </w:p>
    <w:p w:rsidR="001735FC" w:rsidRPr="009A3DEC" w:rsidRDefault="00DD741D" w:rsidP="001735FC">
      <w:pPr>
        <w:numPr>
          <w:ilvl w:val="0"/>
          <w:numId w:val="19"/>
        </w:numPr>
        <w:rPr>
          <w:rStyle w:val="Hyperlink"/>
        </w:rPr>
      </w:pPr>
      <w:r w:rsidRPr="009A3DEC">
        <w:fldChar w:fldCharType="end"/>
      </w:r>
      <w:r w:rsidRPr="009A3DEC">
        <w:fldChar w:fldCharType="begin"/>
      </w:r>
      <w:r w:rsidR="001735FC" w:rsidRPr="009A3DEC">
        <w:instrText xml:space="preserve"> HYPERLINK  \l "CapitolDay" </w:instrText>
      </w:r>
      <w:r w:rsidRPr="009A3DEC">
        <w:fldChar w:fldCharType="separate"/>
      </w:r>
      <w:r w:rsidR="001735FC" w:rsidRPr="009A3DEC">
        <w:rPr>
          <w:rStyle w:val="Hyperlink"/>
          <w:color w:val="auto"/>
        </w:rPr>
        <w:t xml:space="preserve">Capitol Day </w:t>
      </w:r>
    </w:p>
    <w:p w:rsidR="001735FC" w:rsidRPr="009A3DEC" w:rsidRDefault="00DD741D" w:rsidP="001735FC">
      <w:r w:rsidRPr="009A3DEC">
        <w:fldChar w:fldCharType="end"/>
      </w:r>
      <w:r w:rsidR="00967E2E" w:rsidRPr="009A3DEC" w:rsidDel="00967E2E">
        <w:t xml:space="preserve"> </w:t>
      </w:r>
    </w:p>
    <w:p w:rsidR="001735FC" w:rsidRPr="009A3DEC" w:rsidRDefault="00DD741D" w:rsidP="001735FC">
      <w:pPr>
        <w:numPr>
          <w:ilvl w:val="0"/>
          <w:numId w:val="19"/>
        </w:numPr>
      </w:pPr>
      <w:hyperlink w:anchor="Evaluation" w:history="1">
        <w:r w:rsidR="001735FC" w:rsidRPr="009A3DEC">
          <w:rPr>
            <w:rStyle w:val="Hyperlink"/>
            <w:color w:val="auto"/>
          </w:rPr>
          <w:t>Evaluation (All Cohorts)</w:t>
        </w:r>
      </w:hyperlink>
      <w:r w:rsidR="001735FC" w:rsidRPr="009A3DEC">
        <w:tab/>
      </w:r>
      <w:r w:rsidR="001735FC" w:rsidRPr="009A3DEC">
        <w:tab/>
      </w:r>
      <w:r w:rsidR="001735FC" w:rsidRPr="009A3DEC">
        <w:tab/>
      </w:r>
      <w:r w:rsidR="001735FC" w:rsidRPr="009A3DEC">
        <w:tab/>
      </w:r>
      <w:r w:rsidR="001735FC" w:rsidRPr="009A3DEC">
        <w:tab/>
      </w:r>
      <w:r w:rsidR="001735FC" w:rsidRPr="009A3DEC">
        <w:tab/>
        <w:t>Page 1</w:t>
      </w:r>
      <w:r w:rsidR="00967E2E">
        <w:t>3</w:t>
      </w:r>
    </w:p>
    <w:p w:rsidR="001735FC" w:rsidRPr="009A3DEC" w:rsidRDefault="00DD741D" w:rsidP="001735FC">
      <w:pPr>
        <w:numPr>
          <w:ilvl w:val="0"/>
          <w:numId w:val="20"/>
        </w:numPr>
      </w:pPr>
      <w:hyperlink w:anchor="Evaluationoverview" w:history="1">
        <w:r w:rsidR="001735FC" w:rsidRPr="009A3DEC">
          <w:rPr>
            <w:rStyle w:val="Hyperlink"/>
            <w:color w:val="auto"/>
          </w:rPr>
          <w:t>Overview</w:t>
        </w:r>
      </w:hyperlink>
    </w:p>
    <w:p w:rsidR="001735FC" w:rsidRDefault="001735FC" w:rsidP="00967E2E">
      <w:pPr>
        <w:numPr>
          <w:ilvl w:val="0"/>
          <w:numId w:val="20"/>
        </w:numPr>
      </w:pPr>
      <w:r w:rsidRPr="00967E2E">
        <w:t>PATI (Pennsylvania Technology Inventory</w:t>
      </w:r>
      <w:r w:rsidR="00967E2E">
        <w:t>)</w:t>
      </w:r>
    </w:p>
    <w:p w:rsidR="00967E2E" w:rsidRPr="009A3DEC" w:rsidRDefault="00967E2E" w:rsidP="00967E2E">
      <w:pPr>
        <w:numPr>
          <w:ilvl w:val="0"/>
          <w:numId w:val="20"/>
        </w:numPr>
      </w:pPr>
      <w:r>
        <w:t>Classroom Observations</w:t>
      </w:r>
    </w:p>
    <w:p w:rsidR="001735FC" w:rsidRPr="009A3DEC" w:rsidRDefault="00DD741D" w:rsidP="001735FC">
      <w:pPr>
        <w:numPr>
          <w:ilvl w:val="0"/>
          <w:numId w:val="20"/>
        </w:numPr>
      </w:pPr>
      <w:hyperlink w:anchor="TeacherandStudentSurveys" w:history="1">
        <w:r w:rsidR="001735FC" w:rsidRPr="009A3DEC">
          <w:rPr>
            <w:rStyle w:val="Hyperlink"/>
            <w:color w:val="auto"/>
          </w:rPr>
          <w:t>Teacher and Student Surveys</w:t>
        </w:r>
      </w:hyperlink>
      <w:r w:rsidR="001735FC" w:rsidRPr="009A3DEC">
        <w:t xml:space="preserve"> </w:t>
      </w:r>
    </w:p>
    <w:p w:rsidR="001735FC" w:rsidRPr="009A3DEC" w:rsidRDefault="00DD741D" w:rsidP="001735FC">
      <w:pPr>
        <w:numPr>
          <w:ilvl w:val="0"/>
          <w:numId w:val="20"/>
        </w:numPr>
        <w:rPr>
          <w:u w:val="single"/>
        </w:rPr>
      </w:pPr>
      <w:hyperlink w:anchor="CFFEvaluationDashboard" w:history="1">
        <w:r w:rsidR="001735FC" w:rsidRPr="009A3DEC">
          <w:rPr>
            <w:rStyle w:val="Hyperlink"/>
            <w:color w:val="auto"/>
          </w:rPr>
          <w:t>How to Use CFF Evaluation Dashboard</w:t>
        </w:r>
      </w:hyperlink>
    </w:p>
    <w:p w:rsidR="00967E2E" w:rsidRDefault="00967E2E" w:rsidP="001735FC">
      <w:pPr>
        <w:numPr>
          <w:ilvl w:val="0"/>
          <w:numId w:val="20"/>
        </w:numPr>
      </w:pPr>
      <w:r>
        <w:t>Classrooms for the Future Evaluation Schedule 2010-11</w:t>
      </w:r>
    </w:p>
    <w:p w:rsidR="00967E2E" w:rsidRPr="009A3DEC" w:rsidRDefault="00967E2E" w:rsidP="00967E2E">
      <w:pPr>
        <w:numPr>
          <w:ilvl w:val="0"/>
          <w:numId w:val="20"/>
        </w:numPr>
        <w:rPr>
          <w:u w:val="single"/>
        </w:rPr>
      </w:pPr>
      <w:r w:rsidRPr="009A3DEC">
        <w:t xml:space="preserve">Evaluation Questions </w:t>
      </w:r>
    </w:p>
    <w:p w:rsidR="001735FC" w:rsidRPr="009A3DEC" w:rsidRDefault="00DD741D" w:rsidP="00967E2E">
      <w:pPr>
        <w:ind w:left="1440"/>
      </w:pPr>
      <w:hyperlink w:anchor="RegionalEvaluationMeetings" w:history="1"/>
    </w:p>
    <w:p w:rsidR="001735FC" w:rsidRPr="00967E2E" w:rsidRDefault="001735FC" w:rsidP="001735FC">
      <w:pPr>
        <w:shd w:val="clear" w:color="auto" w:fill="FFFFFF"/>
        <w:ind w:left="720"/>
      </w:pPr>
    </w:p>
    <w:p w:rsidR="00967E2E" w:rsidRPr="00967E2E" w:rsidRDefault="00967E2E" w:rsidP="00967E2E">
      <w:pPr>
        <w:pStyle w:val="ListParagraph"/>
        <w:numPr>
          <w:ilvl w:val="0"/>
          <w:numId w:val="15"/>
        </w:numPr>
        <w:shd w:val="clear" w:color="auto" w:fill="FFFFFF"/>
        <w:rPr>
          <w:rFonts w:ascii="Times New Roman" w:hAnsi="Times New Roman"/>
          <w:lang w:val="pt-BR"/>
        </w:rPr>
      </w:pPr>
      <w:r w:rsidRPr="00967E2E">
        <w:rPr>
          <w:rFonts w:ascii="Times New Roman" w:hAnsi="Times New Roman"/>
        </w:rPr>
        <w:t>Classrooms for the Future Website</w:t>
      </w:r>
      <w:r w:rsidRPr="00967E2E">
        <w:rPr>
          <w:rFonts w:ascii="Times New Roman" w:hAnsi="Times New Roman"/>
        </w:rPr>
        <w:tab/>
      </w:r>
      <w:r w:rsidRPr="00967E2E">
        <w:rPr>
          <w:rFonts w:ascii="Times New Roman" w:hAnsi="Times New Roman"/>
        </w:rPr>
        <w:tab/>
      </w:r>
      <w:r w:rsidRPr="00967E2E">
        <w:rPr>
          <w:rFonts w:ascii="Times New Roman" w:hAnsi="Times New Roman"/>
        </w:rPr>
        <w:tab/>
      </w:r>
      <w:r w:rsidRPr="00967E2E">
        <w:rPr>
          <w:rFonts w:ascii="Times New Roman" w:hAnsi="Times New Roman"/>
        </w:rPr>
        <w:tab/>
      </w:r>
      <w:r w:rsidRPr="00967E2E">
        <w:rPr>
          <w:rFonts w:ascii="Times New Roman" w:hAnsi="Times New Roman"/>
        </w:rPr>
        <w:tab/>
      </w:r>
      <w:r w:rsidRPr="00967E2E">
        <w:rPr>
          <w:rFonts w:ascii="Times New Roman" w:hAnsi="Times New Roman"/>
        </w:rPr>
        <w:tab/>
        <w:t>Page 18</w:t>
      </w:r>
    </w:p>
    <w:p w:rsidR="001735FC" w:rsidRPr="00967E2E" w:rsidRDefault="001735FC" w:rsidP="00967E2E">
      <w:pPr>
        <w:shd w:val="clear" w:color="auto" w:fill="FFFFFF"/>
        <w:ind w:left="1080"/>
        <w:rPr>
          <w:lang w:val="pt-BR"/>
        </w:rPr>
      </w:pPr>
      <w:r w:rsidRPr="00967E2E">
        <w:rPr>
          <w:lang w:val="pt-BR"/>
        </w:rPr>
        <w:tab/>
      </w:r>
      <w:r w:rsidRPr="00967E2E">
        <w:rPr>
          <w:lang w:val="pt-BR"/>
        </w:rPr>
        <w:tab/>
      </w:r>
      <w:r w:rsidRPr="00967E2E">
        <w:rPr>
          <w:lang w:val="pt-BR"/>
        </w:rPr>
        <w:tab/>
      </w:r>
      <w:r w:rsidRPr="00967E2E">
        <w:rPr>
          <w:lang w:val="pt-BR"/>
        </w:rPr>
        <w:tab/>
      </w:r>
      <w:r w:rsidRPr="00967E2E">
        <w:rPr>
          <w:lang w:val="pt-BR"/>
        </w:rPr>
        <w:tab/>
      </w:r>
      <w:r w:rsidRPr="00967E2E">
        <w:rPr>
          <w:lang w:val="pt-BR"/>
        </w:rPr>
        <w:tab/>
      </w:r>
    </w:p>
    <w:p w:rsidR="001735FC" w:rsidRPr="00967E2E" w:rsidRDefault="001735FC" w:rsidP="001735FC">
      <w:pPr>
        <w:ind w:left="360"/>
        <w:rPr>
          <w:lang w:val="pt-BR"/>
        </w:rPr>
      </w:pPr>
    </w:p>
    <w:p w:rsidR="001735FC" w:rsidRPr="00967E2E" w:rsidRDefault="00DD741D" w:rsidP="001735FC">
      <w:pPr>
        <w:numPr>
          <w:ilvl w:val="0"/>
          <w:numId w:val="4"/>
        </w:numPr>
        <w:rPr>
          <w:u w:val="single"/>
        </w:rPr>
      </w:pPr>
      <w:hyperlink w:anchor="EquipmentContracts" w:history="1">
        <w:r w:rsidR="001735FC" w:rsidRPr="00967E2E">
          <w:rPr>
            <w:rStyle w:val="Hyperlink"/>
            <w:color w:val="auto"/>
            <w:lang w:val="pt-BR"/>
          </w:rPr>
          <w:t>Eq</w:t>
        </w:r>
        <w:r w:rsidR="001735FC" w:rsidRPr="00967E2E">
          <w:rPr>
            <w:rStyle w:val="Hyperlink"/>
            <w:color w:val="auto"/>
          </w:rPr>
          <w:t>uipment Contracts</w:t>
        </w:r>
      </w:hyperlink>
      <w:r w:rsidR="001735FC" w:rsidRPr="00967E2E">
        <w:tab/>
      </w:r>
      <w:r w:rsidR="001735FC" w:rsidRPr="00967E2E">
        <w:tab/>
      </w:r>
      <w:r w:rsidR="001735FC" w:rsidRPr="00967E2E">
        <w:tab/>
      </w:r>
      <w:r w:rsidR="001735FC" w:rsidRPr="00967E2E">
        <w:tab/>
      </w:r>
      <w:r w:rsidR="001735FC" w:rsidRPr="00967E2E">
        <w:tab/>
      </w:r>
      <w:r w:rsidR="001735FC" w:rsidRPr="00967E2E">
        <w:tab/>
      </w:r>
      <w:r w:rsidR="001735FC" w:rsidRPr="00967E2E">
        <w:tab/>
        <w:t xml:space="preserve">Page </w:t>
      </w:r>
      <w:r w:rsidR="00967E2E" w:rsidRPr="00967E2E">
        <w:t>18</w:t>
      </w:r>
    </w:p>
    <w:p w:rsidR="001735FC" w:rsidRPr="009A3DEC" w:rsidRDefault="00DD741D" w:rsidP="001735FC">
      <w:pPr>
        <w:numPr>
          <w:ilvl w:val="1"/>
          <w:numId w:val="4"/>
        </w:numPr>
      </w:pPr>
      <w:hyperlink w:anchor="SiteReadinessChecklist" w:history="1">
        <w:r w:rsidR="001735FC" w:rsidRPr="009A3DEC">
          <w:rPr>
            <w:rStyle w:val="Hyperlink"/>
            <w:color w:val="auto"/>
          </w:rPr>
          <w:t>Site Readiness Checklist</w:t>
        </w:r>
      </w:hyperlink>
      <w:r w:rsidR="001735FC" w:rsidRPr="009A3DEC">
        <w:t xml:space="preserve"> </w:t>
      </w:r>
    </w:p>
    <w:p w:rsidR="001735FC" w:rsidRPr="009A3DEC" w:rsidRDefault="00DD741D" w:rsidP="001735FC">
      <w:pPr>
        <w:numPr>
          <w:ilvl w:val="1"/>
          <w:numId w:val="4"/>
        </w:numPr>
      </w:pPr>
      <w:hyperlink w:anchor="Actions" w:history="1">
        <w:r w:rsidR="001735FC" w:rsidRPr="009A3DEC">
          <w:rPr>
            <w:rStyle w:val="Hyperlink"/>
            <w:color w:val="auto"/>
          </w:rPr>
          <w:t>Actions</w:t>
        </w:r>
      </w:hyperlink>
      <w:r w:rsidR="001735FC" w:rsidRPr="009A3DEC">
        <w:t xml:space="preserve"> </w:t>
      </w:r>
    </w:p>
    <w:p w:rsidR="001735FC" w:rsidRPr="009A3DEC" w:rsidRDefault="00DD741D" w:rsidP="001735FC">
      <w:pPr>
        <w:numPr>
          <w:ilvl w:val="1"/>
          <w:numId w:val="4"/>
        </w:numPr>
        <w:rPr>
          <w:u w:val="single"/>
        </w:rPr>
      </w:pPr>
      <w:hyperlink w:anchor="VendorSites" w:history="1">
        <w:r w:rsidR="001735FC" w:rsidRPr="009A3DEC">
          <w:t>Vendor CFF Sites</w:t>
        </w:r>
      </w:hyperlink>
    </w:p>
    <w:p w:rsidR="001735FC" w:rsidRPr="009A3DEC" w:rsidRDefault="00DD741D" w:rsidP="001735FC">
      <w:pPr>
        <w:numPr>
          <w:ilvl w:val="2"/>
          <w:numId w:val="4"/>
        </w:numPr>
        <w:rPr>
          <w:u w:val="single"/>
        </w:rPr>
      </w:pPr>
      <w:hyperlink w:anchor="AppleCFFsite" w:history="1">
        <w:r w:rsidR="001735FC" w:rsidRPr="009A3DEC">
          <w:t xml:space="preserve">Apple’s CFF site </w:t>
        </w:r>
      </w:hyperlink>
    </w:p>
    <w:p w:rsidR="001735FC" w:rsidRPr="009A3DEC" w:rsidRDefault="00DD741D" w:rsidP="001735FC">
      <w:pPr>
        <w:numPr>
          <w:ilvl w:val="2"/>
          <w:numId w:val="4"/>
        </w:numPr>
        <w:rPr>
          <w:u w:val="single"/>
        </w:rPr>
      </w:pPr>
      <w:hyperlink w:anchor="CDWGCFFwebsite" w:history="1">
        <w:r w:rsidR="001735FC" w:rsidRPr="009A3DEC">
          <w:t xml:space="preserve">CDW•G’s CFF site </w:t>
        </w:r>
      </w:hyperlink>
    </w:p>
    <w:p w:rsidR="001735FC" w:rsidRPr="009A3DEC" w:rsidRDefault="00DD741D" w:rsidP="001735FC">
      <w:pPr>
        <w:numPr>
          <w:ilvl w:val="2"/>
          <w:numId w:val="4"/>
        </w:numPr>
        <w:rPr>
          <w:rStyle w:val="Hyperlink"/>
        </w:rPr>
      </w:pPr>
      <w:r w:rsidRPr="009A3DEC">
        <w:fldChar w:fldCharType="begin"/>
      </w:r>
      <w:r w:rsidR="001735FC" w:rsidRPr="009A3DEC">
        <w:instrText>HYPERLINK  \l "DGSWebsite"</w:instrText>
      </w:r>
      <w:r w:rsidRPr="009A3DEC">
        <w:fldChar w:fldCharType="separate"/>
      </w:r>
      <w:r w:rsidR="001735FC" w:rsidRPr="009A3DEC">
        <w:rPr>
          <w:rStyle w:val="Hyperlink"/>
          <w:color w:val="auto"/>
        </w:rPr>
        <w:t xml:space="preserve">DGS site </w:t>
      </w:r>
    </w:p>
    <w:p w:rsidR="001735FC" w:rsidRPr="009A3DEC" w:rsidRDefault="00DD741D" w:rsidP="001735FC">
      <w:pPr>
        <w:numPr>
          <w:ilvl w:val="1"/>
          <w:numId w:val="4"/>
        </w:numPr>
        <w:rPr>
          <w:rStyle w:val="Hyperlink"/>
        </w:rPr>
      </w:pPr>
      <w:r w:rsidRPr="009A3DEC">
        <w:fldChar w:fldCharType="end"/>
      </w:r>
      <w:r w:rsidRPr="009A3DEC">
        <w:fldChar w:fldCharType="begin"/>
      </w:r>
      <w:r w:rsidR="001735FC" w:rsidRPr="009A3DEC">
        <w:instrText xml:space="preserve"> HYPERLINK  \l "QuestionsAnswers" </w:instrText>
      </w:r>
      <w:r w:rsidRPr="009A3DEC">
        <w:fldChar w:fldCharType="separate"/>
      </w:r>
      <w:r w:rsidR="001735FC" w:rsidRPr="009A3DEC">
        <w:rPr>
          <w:rStyle w:val="Hyperlink"/>
          <w:color w:val="auto"/>
        </w:rPr>
        <w:t>Questions &amp; Answers</w:t>
      </w:r>
    </w:p>
    <w:p w:rsidR="001735FC" w:rsidRPr="009A3DEC" w:rsidRDefault="00DD741D" w:rsidP="001735FC">
      <w:pPr>
        <w:numPr>
          <w:ilvl w:val="1"/>
          <w:numId w:val="4"/>
        </w:numPr>
      </w:pPr>
      <w:r w:rsidRPr="009A3DEC">
        <w:fldChar w:fldCharType="end"/>
      </w:r>
      <w:hyperlink w:anchor="EquipmentInstallation" w:history="1">
        <w:r w:rsidR="001735FC" w:rsidRPr="009A3DEC">
          <w:rPr>
            <w:rStyle w:val="Hyperlink"/>
            <w:color w:val="auto"/>
          </w:rPr>
          <w:t>Equipment Installation</w:t>
        </w:r>
      </w:hyperlink>
    </w:p>
    <w:p w:rsidR="001735FC" w:rsidRPr="009A3DEC" w:rsidRDefault="00DD741D" w:rsidP="001735FC">
      <w:pPr>
        <w:numPr>
          <w:ilvl w:val="1"/>
          <w:numId w:val="4"/>
        </w:numPr>
        <w:rPr>
          <w:rStyle w:val="Hyperlink"/>
        </w:rPr>
      </w:pPr>
      <w:r w:rsidRPr="009A3DEC">
        <w:fldChar w:fldCharType="begin"/>
      </w:r>
      <w:r w:rsidR="001735FC" w:rsidRPr="009A3DEC">
        <w:instrText xml:space="preserve"> HYPERLINK  \l "BestPracticesInstallation" </w:instrText>
      </w:r>
      <w:r w:rsidRPr="009A3DEC">
        <w:fldChar w:fldCharType="separate"/>
      </w:r>
      <w:r w:rsidR="001735FC" w:rsidRPr="009A3DEC">
        <w:rPr>
          <w:rStyle w:val="Hyperlink"/>
          <w:color w:val="auto"/>
        </w:rPr>
        <w:t>Best Practices for installation tips</w:t>
      </w:r>
    </w:p>
    <w:p w:rsidR="001735FC" w:rsidRPr="009A3DEC" w:rsidRDefault="00DD741D" w:rsidP="001735FC">
      <w:pPr>
        <w:numPr>
          <w:ilvl w:val="1"/>
          <w:numId w:val="4"/>
        </w:numPr>
      </w:pPr>
      <w:r w:rsidRPr="009A3DEC">
        <w:fldChar w:fldCharType="end"/>
      </w:r>
      <w:hyperlink w:anchor="SummerSuggestions" w:history="1">
        <w:r w:rsidR="001735FC" w:rsidRPr="009A3DEC">
          <w:rPr>
            <w:rStyle w:val="Hyperlink"/>
            <w:color w:val="auto"/>
          </w:rPr>
          <w:t>Summer Suggestions for Equipment</w:t>
        </w:r>
      </w:hyperlink>
    </w:p>
    <w:p w:rsidR="001735FC" w:rsidRPr="009A3DEC" w:rsidRDefault="001735FC" w:rsidP="001735FC"/>
    <w:p w:rsidR="001735FC" w:rsidRPr="009A3DEC" w:rsidRDefault="00DD741D" w:rsidP="001735FC">
      <w:pPr>
        <w:numPr>
          <w:ilvl w:val="0"/>
          <w:numId w:val="4"/>
        </w:numPr>
        <w:rPr>
          <w:rStyle w:val="Hyperlink"/>
        </w:rPr>
      </w:pPr>
      <w:r w:rsidRPr="009A3DEC">
        <w:fldChar w:fldCharType="begin"/>
      </w:r>
      <w:r w:rsidR="001735FC" w:rsidRPr="009A3DEC">
        <w:instrText xml:space="preserve"> HYPERLINK  \l "Recommended" </w:instrText>
      </w:r>
      <w:r w:rsidRPr="009A3DEC">
        <w:fldChar w:fldCharType="separate"/>
      </w:r>
      <w:r w:rsidR="001735FC" w:rsidRPr="009A3DEC">
        <w:rPr>
          <w:rStyle w:val="Hyperlink"/>
          <w:color w:val="auto"/>
        </w:rPr>
        <w:t>Recommended Conferences</w:t>
      </w:r>
      <w:r w:rsidR="001735FC" w:rsidRPr="009A3DEC">
        <w:rPr>
          <w:rStyle w:val="Hyperlink"/>
          <w:color w:val="auto"/>
          <w:u w:val="none"/>
        </w:rPr>
        <w:tab/>
      </w:r>
      <w:r w:rsidR="001735FC" w:rsidRPr="009A3DEC">
        <w:rPr>
          <w:rStyle w:val="Hyperlink"/>
          <w:color w:val="auto"/>
          <w:u w:val="none"/>
        </w:rPr>
        <w:tab/>
      </w:r>
      <w:r w:rsidR="001735FC" w:rsidRPr="009A3DEC">
        <w:rPr>
          <w:rStyle w:val="Hyperlink"/>
          <w:color w:val="auto"/>
          <w:u w:val="none"/>
        </w:rPr>
        <w:tab/>
      </w:r>
      <w:r w:rsidR="001735FC" w:rsidRPr="009A3DEC">
        <w:rPr>
          <w:rStyle w:val="Hyperlink"/>
          <w:color w:val="auto"/>
          <w:u w:val="none"/>
        </w:rPr>
        <w:tab/>
      </w:r>
      <w:r w:rsidR="001735FC" w:rsidRPr="009A3DEC">
        <w:rPr>
          <w:rStyle w:val="Hyperlink"/>
          <w:color w:val="auto"/>
          <w:u w:val="none"/>
        </w:rPr>
        <w:tab/>
      </w:r>
      <w:r w:rsidR="001735FC" w:rsidRPr="009A3DEC">
        <w:rPr>
          <w:rStyle w:val="Hyperlink"/>
          <w:color w:val="auto"/>
          <w:u w:val="none"/>
        </w:rPr>
        <w:tab/>
      </w:r>
      <w:r w:rsidR="001735FC" w:rsidRPr="009A3DEC">
        <w:t>Page 2</w:t>
      </w:r>
      <w:r w:rsidR="00967E2E">
        <w:t>0</w:t>
      </w:r>
    </w:p>
    <w:p w:rsidR="001735FC" w:rsidRPr="009A3DEC" w:rsidRDefault="00DD741D" w:rsidP="001735FC">
      <w:pPr>
        <w:numPr>
          <w:ilvl w:val="1"/>
          <w:numId w:val="4"/>
        </w:numPr>
        <w:rPr>
          <w:rStyle w:val="Hyperlink"/>
        </w:rPr>
      </w:pPr>
      <w:r w:rsidRPr="009A3DEC">
        <w:fldChar w:fldCharType="end"/>
      </w:r>
      <w:r w:rsidRPr="009A3DEC">
        <w:fldChar w:fldCharType="begin"/>
      </w:r>
      <w:r w:rsidR="001735FC" w:rsidRPr="009A3DEC">
        <w:instrText>HYPERLINK  \l "PeteandC"</w:instrText>
      </w:r>
      <w:r w:rsidRPr="009A3DEC">
        <w:fldChar w:fldCharType="separate"/>
      </w:r>
      <w:r w:rsidR="001735FC" w:rsidRPr="009A3DEC">
        <w:rPr>
          <w:rStyle w:val="Hyperlink"/>
          <w:color w:val="auto"/>
        </w:rPr>
        <w:t>PETE&amp;C</w:t>
      </w:r>
    </w:p>
    <w:p w:rsidR="00967E2E" w:rsidRDefault="00DD741D" w:rsidP="001735FC">
      <w:pPr>
        <w:numPr>
          <w:ilvl w:val="1"/>
          <w:numId w:val="4"/>
        </w:numPr>
      </w:pPr>
      <w:r w:rsidRPr="009A3DEC">
        <w:fldChar w:fldCharType="end"/>
      </w:r>
      <w:hyperlink w:anchor="PennState" w:history="1">
        <w:r w:rsidR="001735FC" w:rsidRPr="009A3DEC">
          <w:rPr>
            <w:rStyle w:val="Hyperlink"/>
            <w:color w:val="auto"/>
          </w:rPr>
          <w:t>Penn State University 1:1</w:t>
        </w:r>
      </w:hyperlink>
    </w:p>
    <w:p w:rsidR="001735FC" w:rsidRPr="009A3DEC" w:rsidRDefault="00967E2E" w:rsidP="001735FC">
      <w:pPr>
        <w:numPr>
          <w:ilvl w:val="1"/>
          <w:numId w:val="4"/>
        </w:numPr>
      </w:pPr>
      <w:r>
        <w:t>ISTE Philadelphia 2011</w:t>
      </w:r>
      <w:r w:rsidR="001735FC" w:rsidRPr="009A3DEC">
        <w:t xml:space="preserve"> </w:t>
      </w:r>
    </w:p>
    <w:p w:rsidR="001735FC" w:rsidRPr="009A3DEC" w:rsidRDefault="001735FC" w:rsidP="001735FC"/>
    <w:p w:rsidR="001735FC" w:rsidRPr="009A3DEC" w:rsidRDefault="00DD741D" w:rsidP="001735FC">
      <w:pPr>
        <w:numPr>
          <w:ilvl w:val="0"/>
          <w:numId w:val="4"/>
        </w:numPr>
      </w:pPr>
      <w:hyperlink w:anchor="ProfessionalOrganizations" w:history="1">
        <w:r w:rsidR="001735FC" w:rsidRPr="009A3DEC">
          <w:rPr>
            <w:rStyle w:val="Hyperlink"/>
            <w:color w:val="auto"/>
          </w:rPr>
          <w:t>Professional Organizations</w:t>
        </w:r>
      </w:hyperlink>
      <w:r w:rsidR="001735FC" w:rsidRPr="009A3DEC">
        <w:tab/>
      </w:r>
      <w:r w:rsidR="001735FC" w:rsidRPr="009A3DEC">
        <w:tab/>
      </w:r>
      <w:r w:rsidR="001735FC" w:rsidRPr="009A3DEC">
        <w:tab/>
      </w:r>
      <w:r w:rsidR="001735FC" w:rsidRPr="009A3DEC">
        <w:tab/>
      </w:r>
      <w:r w:rsidR="001735FC" w:rsidRPr="009A3DEC">
        <w:tab/>
      </w:r>
      <w:r w:rsidR="001735FC" w:rsidRPr="009A3DEC">
        <w:tab/>
        <w:t>Page 2</w:t>
      </w:r>
      <w:r w:rsidR="00967E2E">
        <w:t>1</w:t>
      </w:r>
    </w:p>
    <w:p w:rsidR="001735FC" w:rsidRPr="009A3DEC" w:rsidRDefault="00DD741D" w:rsidP="001735FC">
      <w:pPr>
        <w:numPr>
          <w:ilvl w:val="1"/>
          <w:numId w:val="4"/>
        </w:numPr>
      </w:pPr>
      <w:hyperlink w:anchor="ISTE" w:history="1">
        <w:r w:rsidR="001735FC" w:rsidRPr="009A3DEC">
          <w:rPr>
            <w:rStyle w:val="Hyperlink"/>
            <w:color w:val="auto"/>
          </w:rPr>
          <w:t>ISTE</w:t>
        </w:r>
      </w:hyperlink>
      <w:r w:rsidR="001735FC" w:rsidRPr="009A3DEC">
        <w:tab/>
      </w:r>
    </w:p>
    <w:p w:rsidR="001735FC" w:rsidRPr="009A3DEC" w:rsidRDefault="00DD741D" w:rsidP="001735FC">
      <w:pPr>
        <w:numPr>
          <w:ilvl w:val="1"/>
          <w:numId w:val="4"/>
        </w:numPr>
      </w:pPr>
      <w:hyperlink w:anchor="AALF" w:history="1">
        <w:r w:rsidR="001735FC" w:rsidRPr="009A3DEC">
          <w:rPr>
            <w:rStyle w:val="Hyperlink"/>
            <w:color w:val="auto"/>
          </w:rPr>
          <w:t>AALF</w:t>
        </w:r>
      </w:hyperlink>
    </w:p>
    <w:p w:rsidR="001735FC" w:rsidRPr="009A3DEC" w:rsidRDefault="001735FC" w:rsidP="001735FC"/>
    <w:p w:rsidR="001735FC" w:rsidRPr="009A3DEC" w:rsidRDefault="00DD741D" w:rsidP="001735FC">
      <w:pPr>
        <w:numPr>
          <w:ilvl w:val="0"/>
          <w:numId w:val="4"/>
        </w:numPr>
      </w:pPr>
      <w:hyperlink w:anchor="AddtlRes" w:history="1">
        <w:r w:rsidR="001735FC" w:rsidRPr="009A3DEC">
          <w:rPr>
            <w:rStyle w:val="Hyperlink"/>
            <w:color w:val="auto"/>
          </w:rPr>
          <w:t>Additional Resources</w:t>
        </w:r>
      </w:hyperlink>
      <w:r w:rsidR="001735FC" w:rsidRPr="009A3DEC">
        <w:tab/>
      </w:r>
      <w:r w:rsidR="001735FC" w:rsidRPr="009A3DEC">
        <w:tab/>
      </w:r>
      <w:r w:rsidR="001735FC" w:rsidRPr="009A3DEC">
        <w:tab/>
      </w:r>
      <w:r w:rsidR="001735FC" w:rsidRPr="009A3DEC">
        <w:tab/>
      </w:r>
      <w:r w:rsidR="001735FC" w:rsidRPr="009A3DEC">
        <w:tab/>
      </w:r>
      <w:r w:rsidR="001735FC" w:rsidRPr="009A3DEC">
        <w:tab/>
        <w:t>Page 2</w:t>
      </w:r>
      <w:r w:rsidR="00967E2E">
        <w:t>2</w:t>
      </w:r>
    </w:p>
    <w:p w:rsidR="001735FC" w:rsidRPr="009A3DEC" w:rsidRDefault="00DD741D" w:rsidP="001735FC">
      <w:pPr>
        <w:numPr>
          <w:ilvl w:val="0"/>
          <w:numId w:val="25"/>
        </w:numPr>
      </w:pPr>
      <w:hyperlink w:anchor="Subjectareawikis" w:history="1">
        <w:r w:rsidR="001735FC" w:rsidRPr="009A3DEC">
          <w:rPr>
            <w:rStyle w:val="Hyperlink"/>
          </w:rPr>
          <w:t>Subject Area Wikis</w:t>
        </w:r>
      </w:hyperlink>
    </w:p>
    <w:p w:rsidR="001735FC" w:rsidRPr="009A3DEC" w:rsidRDefault="001735FC" w:rsidP="001735FC"/>
    <w:p w:rsidR="001735FC" w:rsidRPr="009A3DEC" w:rsidRDefault="00DD741D" w:rsidP="001735FC">
      <w:pPr>
        <w:numPr>
          <w:ilvl w:val="0"/>
          <w:numId w:val="4"/>
        </w:numPr>
      </w:pPr>
      <w:hyperlink w:anchor="CFFImpact" w:history="1">
        <w:r w:rsidR="001735FC" w:rsidRPr="009A3DEC">
          <w:rPr>
            <w:rStyle w:val="Hyperlink"/>
          </w:rPr>
          <w:t>Classrooms for the Future Impact</w:t>
        </w:r>
      </w:hyperlink>
      <w:r w:rsidR="001735FC" w:rsidRPr="009A3DEC">
        <w:tab/>
      </w:r>
      <w:r w:rsidR="001735FC" w:rsidRPr="009A3DEC">
        <w:tab/>
      </w:r>
      <w:r w:rsidR="001735FC" w:rsidRPr="009A3DEC">
        <w:tab/>
      </w:r>
      <w:r w:rsidR="001735FC" w:rsidRPr="009A3DEC">
        <w:tab/>
      </w:r>
      <w:r w:rsidR="001735FC" w:rsidRPr="009A3DEC">
        <w:tab/>
        <w:t>Page 2</w:t>
      </w:r>
      <w:r w:rsidR="00967E2E">
        <w:t>2</w:t>
      </w:r>
    </w:p>
    <w:p w:rsidR="001735FC" w:rsidRPr="009A3DEC" w:rsidRDefault="001735FC" w:rsidP="001735FC">
      <w:pPr>
        <w:ind w:left="360"/>
      </w:pPr>
    </w:p>
    <w:p w:rsidR="001735FC" w:rsidRPr="009A3DEC" w:rsidRDefault="001735FC" w:rsidP="001735FC"/>
    <w:p w:rsidR="001735FC" w:rsidRPr="009A3DEC" w:rsidRDefault="00DD741D" w:rsidP="001735FC">
      <w:pPr>
        <w:numPr>
          <w:ilvl w:val="0"/>
          <w:numId w:val="4"/>
        </w:numPr>
      </w:pPr>
      <w:hyperlink w:anchor="QuickLinks" w:history="1">
        <w:r w:rsidR="001735FC" w:rsidRPr="009A3DEC">
          <w:rPr>
            <w:rStyle w:val="Hyperlink"/>
          </w:rPr>
          <w:t>Quick Links</w:t>
        </w:r>
      </w:hyperlink>
      <w:r w:rsidR="001735FC" w:rsidRPr="009A3DEC">
        <w:tab/>
      </w:r>
      <w:r w:rsidR="001735FC" w:rsidRPr="009A3DEC">
        <w:tab/>
      </w:r>
      <w:r w:rsidR="001735FC" w:rsidRPr="009A3DEC">
        <w:tab/>
      </w:r>
      <w:r w:rsidR="001735FC" w:rsidRPr="009A3DEC">
        <w:tab/>
      </w:r>
      <w:r w:rsidR="001735FC" w:rsidRPr="009A3DEC">
        <w:tab/>
      </w:r>
      <w:r w:rsidR="001735FC" w:rsidRPr="009A3DEC">
        <w:tab/>
      </w:r>
      <w:r w:rsidR="001735FC" w:rsidRPr="009A3DEC">
        <w:tab/>
      </w:r>
      <w:r w:rsidR="001735FC" w:rsidRPr="009A3DEC">
        <w:tab/>
        <w:t>Page 2</w:t>
      </w:r>
      <w:r w:rsidR="00967E2E">
        <w:t>3</w:t>
      </w:r>
    </w:p>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sz w:val="28"/>
          <w:u w:val="single"/>
        </w:rPr>
      </w:pPr>
      <w:r w:rsidRPr="009A3DEC">
        <w:br w:type="page"/>
      </w:r>
      <w:bookmarkStart w:id="0" w:name="Introduction"/>
      <w:bookmarkEnd w:id="0"/>
      <w:r w:rsidRPr="009A3DEC">
        <w:rPr>
          <w:rFonts w:ascii="Arial" w:hAnsi="Arial" w:cs="Arial"/>
          <w:sz w:val="28"/>
          <w:u w:val="single"/>
        </w:rPr>
        <w:t>Introduction</w:t>
      </w:r>
    </w:p>
    <w:p w:rsidR="001735FC" w:rsidRPr="009A3DEC" w:rsidRDefault="001735FC" w:rsidP="001735FC">
      <w:r w:rsidRPr="009A3DEC">
        <w:t xml:space="preserve">Classrooms for the Future is </w:t>
      </w:r>
      <w:r w:rsidR="00264AF9" w:rsidRPr="009A3DEC">
        <w:t>in the fif</w:t>
      </w:r>
      <w:r w:rsidRPr="009A3DEC">
        <w:t>th year of a highly successful high school reform project designed to change instructional practice in English, math, science and social studies classrooms and increase student attendance and achievement. During the 2009-20</w:t>
      </w:r>
      <w:r w:rsidR="00264AF9" w:rsidRPr="009A3DEC">
        <w:t xml:space="preserve">10 school year, the program </w:t>
      </w:r>
      <w:r w:rsidRPr="009A3DEC">
        <w:t xml:space="preserve">expanded into Grades 5 – 12 covering all subject areas. Participants have committed to a system-wide initiative to create technology-rich instructional settings to foster 21st Century skills and prepare students for career and college success.  In order to accomplish this, district leadership at central office, </w:t>
      </w:r>
      <w:r w:rsidR="002B394E">
        <w:t xml:space="preserve">in individual </w:t>
      </w:r>
      <w:r w:rsidRPr="009A3DEC">
        <w:t>building</w:t>
      </w:r>
      <w:r w:rsidR="002B394E">
        <w:t>s</w:t>
      </w:r>
      <w:r w:rsidRPr="009A3DEC">
        <w:t xml:space="preserve">, </w:t>
      </w:r>
      <w:r w:rsidR="002B394E">
        <w:t xml:space="preserve">and the </w:t>
      </w:r>
      <w:r w:rsidRPr="009A3DEC">
        <w:t xml:space="preserve">technology office </w:t>
      </w:r>
      <w:r w:rsidR="002B394E">
        <w:t>in cooperation with the</w:t>
      </w:r>
      <w:r w:rsidRPr="009A3DEC">
        <w:t xml:space="preserve"> educational association must be involved in examining policies and practices that support teachers in taking risks to try new tools and instructional strategies.  </w:t>
      </w:r>
      <w:r w:rsidRPr="009A3DEC">
        <w:cr/>
      </w:r>
      <w:r w:rsidRPr="009A3DEC">
        <w:cr/>
        <w:t>Participants are also committed to intensive professional development for teacher</w:t>
      </w:r>
      <w:r w:rsidR="002B394E">
        <w:t>s and instructional technology coaches</w:t>
      </w:r>
      <w:r w:rsidRPr="009A3DEC">
        <w:t xml:space="preserve"> and participation in evaluations and other CFF program activities.  This handbook outlines specific information. </w:t>
      </w:r>
      <w:r w:rsidRPr="009A3DEC">
        <w:cr/>
      </w:r>
      <w:r w:rsidRPr="009A3DEC">
        <w:cr/>
      </w:r>
      <w:bookmarkStart w:id="1" w:name="Grantapproval"/>
      <w:bookmarkEnd w:id="1"/>
      <w:r w:rsidRPr="009A3DEC">
        <w:t xml:space="preserve">This landmark program is historic in terms of both educational technology and large-scale high school reform and will become a model for other states to replicate initially for high school reform and then moving down the grades to encompass grades 5 – 12 and all subject areas.  Pennsylvania is the first state to combine “smart” classrooms and laptop computers in </w:t>
      </w:r>
      <w:r w:rsidR="005D7D19">
        <w:t xml:space="preserve">secondary </w:t>
      </w:r>
      <w:r w:rsidRPr="009A3DEC">
        <w:t xml:space="preserve">English, math, science and social studies classrooms, and extensive professional development for all teachers. </w:t>
      </w:r>
      <w:r w:rsidRPr="009A3DEC">
        <w:cr/>
        <w:t xml:space="preserve"> </w:t>
      </w:r>
    </w:p>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u w:val="single"/>
        </w:rPr>
      </w:pPr>
      <w:bookmarkStart w:id="2" w:name="Funding"/>
      <w:bookmarkStart w:id="3" w:name="Communication"/>
      <w:bookmarkEnd w:id="2"/>
      <w:bookmarkEnd w:id="3"/>
      <w:r w:rsidRPr="009A3DEC">
        <w:rPr>
          <w:rFonts w:ascii="Arial" w:hAnsi="Arial" w:cs="Arial"/>
          <w:sz w:val="32"/>
          <w:u w:val="single"/>
        </w:rPr>
        <w:t>Communication</w:t>
      </w:r>
    </w:p>
    <w:p w:rsidR="001735FC" w:rsidRPr="009A3DEC" w:rsidRDefault="001735FC" w:rsidP="001735FC">
      <w:pPr>
        <w:rPr>
          <w:rFonts w:ascii="Arial" w:hAnsi="Arial" w:cs="Arial"/>
          <w:sz w:val="32"/>
        </w:rPr>
      </w:pPr>
    </w:p>
    <w:p w:rsidR="001735FC" w:rsidRPr="009A3DEC" w:rsidRDefault="001735FC" w:rsidP="001735FC">
      <w:r w:rsidRPr="009A3DEC">
        <w:t>Communication is an important aspect in the success of the Classrooms for the Future</w:t>
      </w:r>
      <w:r w:rsidR="00264AF9" w:rsidRPr="009A3DEC">
        <w:t>/21</w:t>
      </w:r>
      <w:r w:rsidR="00264AF9" w:rsidRPr="009A3DEC">
        <w:rPr>
          <w:vertAlign w:val="superscript"/>
        </w:rPr>
        <w:t>st</w:t>
      </w:r>
      <w:r w:rsidR="00264AF9" w:rsidRPr="009A3DEC">
        <w:t xml:space="preserve"> Century Teaching and Learning</w:t>
      </w:r>
      <w:r w:rsidRPr="009A3DEC">
        <w:t xml:space="preserve"> implementation.  We recommend that each district establish an implementation team that meets regularly.  Suggested members are:  senior central office staff, curriculum director, principal</w:t>
      </w:r>
      <w:r w:rsidR="00D8219F">
        <w:t>s</w:t>
      </w:r>
      <w:r w:rsidRPr="009A3DEC">
        <w:t xml:space="preserve">, technology director, </w:t>
      </w:r>
      <w:r w:rsidR="002B394E">
        <w:t>instructional technology</w:t>
      </w:r>
      <w:r w:rsidR="002B394E" w:rsidRPr="009A3DEC">
        <w:t xml:space="preserve"> </w:t>
      </w:r>
      <w:r w:rsidRPr="009A3DEC">
        <w:t>coach, school librarian</w:t>
      </w:r>
      <w:r w:rsidR="00D8219F">
        <w:t>s</w:t>
      </w:r>
      <w:r w:rsidRPr="009A3DEC">
        <w:t>, lead teachers, and custodial staff.  In order to facilitate communication outside of the district, each district will be expected to identify a key district contact person to interface with PDE (the CFF</w:t>
      </w:r>
      <w:r w:rsidR="00264AF9" w:rsidRPr="009A3DEC">
        <w:t>/21</w:t>
      </w:r>
      <w:r w:rsidR="00264AF9" w:rsidRPr="009A3DEC">
        <w:rPr>
          <w:vertAlign w:val="superscript"/>
        </w:rPr>
        <w:t>st</w:t>
      </w:r>
      <w:r w:rsidR="00264AF9" w:rsidRPr="009A3DEC">
        <w:t xml:space="preserve"> CT&amp;L</w:t>
      </w:r>
      <w:r w:rsidRPr="009A3DEC">
        <w:t xml:space="preserve"> Project Manager) and a contact person to interface with your selected vendor.  </w:t>
      </w:r>
      <w:r w:rsidR="002B394E">
        <w:t>PDE and vendor</w:t>
      </w:r>
      <w:r w:rsidRPr="009A3DEC">
        <w:t xml:space="preserve"> communication</w:t>
      </w:r>
      <w:r w:rsidR="002B394E">
        <w:t xml:space="preserve"> will</w:t>
      </w:r>
      <w:r w:rsidRPr="009A3DEC">
        <w:t xml:space="preserve"> be channeled through these people</w:t>
      </w:r>
      <w:r w:rsidR="002B394E">
        <w:t>,</w:t>
      </w:r>
      <w:r w:rsidRPr="009A3DEC">
        <w:t xml:space="preserve"> and they are expected to communicate with the internal implementation team.</w:t>
      </w:r>
    </w:p>
    <w:p w:rsidR="001735FC" w:rsidRPr="009A3DEC" w:rsidRDefault="001735FC" w:rsidP="001735FC"/>
    <w:p w:rsidR="001735FC" w:rsidRPr="009A3DEC" w:rsidRDefault="001735FC" w:rsidP="001735FC">
      <w:bookmarkStart w:id="4" w:name="key"/>
      <w:bookmarkEnd w:id="4"/>
      <w:r w:rsidRPr="00422FA2">
        <w:rPr>
          <w:b/>
        </w:rPr>
        <w:t>Key District Contact</w:t>
      </w:r>
      <w:r w:rsidRPr="00422FA2">
        <w:rPr>
          <w:b/>
        </w:rPr>
        <w:cr/>
      </w:r>
      <w:r w:rsidRPr="009A3DEC">
        <w:t>The PDE Liaison or district CFF</w:t>
      </w:r>
      <w:r w:rsidR="00264AF9" w:rsidRPr="009A3DEC">
        <w:t>/21</w:t>
      </w:r>
      <w:r w:rsidR="00264AF9" w:rsidRPr="009A3DEC">
        <w:rPr>
          <w:vertAlign w:val="superscript"/>
        </w:rPr>
        <w:t>st</w:t>
      </w:r>
      <w:r w:rsidR="00264AF9" w:rsidRPr="009A3DEC">
        <w:t xml:space="preserve"> CT&amp;L</w:t>
      </w:r>
      <w:r w:rsidRPr="009A3DEC">
        <w:t xml:space="preserve"> Project Manager is the person who represents the district to PDE for the Classrooms for the Future</w:t>
      </w:r>
      <w:r w:rsidR="002B394E">
        <w:t xml:space="preserve"> and EETT</w:t>
      </w:r>
      <w:r w:rsidRPr="009A3DEC">
        <w:t xml:space="preserve"> project</w:t>
      </w:r>
      <w:r w:rsidR="002B394E">
        <w:t>s</w:t>
      </w:r>
      <w:r w:rsidRPr="009A3DEC">
        <w:t xml:space="preserve">.  This person’s role is to be the point of contact for the project with PDE, to be involved in every aspect of the project and is responsible for periodic reports required as part of the grant. This person is also responsible for communication within the district.  Every district must have a PDE Liaison or district CFF Project Manager. </w:t>
      </w:r>
      <w:r w:rsidRPr="009A3DEC">
        <w:rPr>
          <w:i/>
        </w:rPr>
        <w:t xml:space="preserve">The Key District Contact can </w:t>
      </w:r>
      <w:r w:rsidR="00861733" w:rsidRPr="00861733">
        <w:rPr>
          <w:b/>
          <w:i/>
        </w:rPr>
        <w:t>not</w:t>
      </w:r>
      <w:r w:rsidRPr="009A3DEC">
        <w:rPr>
          <w:i/>
        </w:rPr>
        <w:t xml:space="preserve"> be the coach</w:t>
      </w:r>
      <w:r w:rsidRPr="009A3DEC">
        <w:t xml:space="preserve">.  </w:t>
      </w:r>
    </w:p>
    <w:p w:rsidR="001735FC" w:rsidRPr="009A3DEC" w:rsidRDefault="001735FC" w:rsidP="001735FC"/>
    <w:p w:rsidR="001735FC" w:rsidRPr="009A3DEC" w:rsidRDefault="001735FC" w:rsidP="001735FC">
      <w:bookmarkStart w:id="5" w:name="ClassroomsfortheFutureonEdHUB"/>
      <w:bookmarkEnd w:id="5"/>
    </w:p>
    <w:p w:rsidR="002E212B" w:rsidRPr="009A3DEC" w:rsidRDefault="002E212B" w:rsidP="001735FC"/>
    <w:p w:rsidR="002E212B" w:rsidRDefault="002E212B" w:rsidP="001735FC"/>
    <w:p w:rsidR="00D8219F" w:rsidRPr="009A3DEC" w:rsidRDefault="00D8219F" w:rsidP="001735FC"/>
    <w:p w:rsidR="001735FC" w:rsidRPr="00422FA2" w:rsidRDefault="001735FC" w:rsidP="001735FC">
      <w:pPr>
        <w:rPr>
          <w:b/>
        </w:rPr>
      </w:pPr>
      <w:bookmarkStart w:id="6" w:name="List"/>
      <w:bookmarkEnd w:id="6"/>
      <w:r w:rsidRPr="00422FA2">
        <w:rPr>
          <w:b/>
        </w:rPr>
        <w:t xml:space="preserve">Listservs </w:t>
      </w:r>
    </w:p>
    <w:p w:rsidR="001735FC" w:rsidRPr="009A3DEC" w:rsidRDefault="001735FC" w:rsidP="001735FC">
      <w:pPr>
        <w:pStyle w:val="NormalWeb"/>
        <w:spacing w:before="0" w:beforeAutospacing="0" w:after="0" w:afterAutospacing="0"/>
      </w:pPr>
      <w:r w:rsidRPr="009A3DEC">
        <w:t>Listservs have been established for Classrooms for the Future</w:t>
      </w:r>
      <w:r w:rsidR="00383C15" w:rsidRPr="009A3DEC">
        <w:t>/21</w:t>
      </w:r>
      <w:r w:rsidR="00383C15" w:rsidRPr="009A3DEC">
        <w:rPr>
          <w:vertAlign w:val="superscript"/>
        </w:rPr>
        <w:t>st</w:t>
      </w:r>
      <w:r w:rsidR="00383C15" w:rsidRPr="009A3DEC">
        <w:t xml:space="preserve"> Century Teaching and Learning</w:t>
      </w:r>
      <w:r w:rsidR="002B394E">
        <w:t>/EETT</w:t>
      </w:r>
      <w:r w:rsidRPr="009A3DEC">
        <w:t xml:space="preserve"> participants; they are hosted by the Capital Area IU.  Your district leadership team members will be assigned to a listserv according to their role. There are lists for Superintendents, Principals, Curriculum Directors, Technology Directors, </w:t>
      </w:r>
      <w:r w:rsidR="002B394E">
        <w:t xml:space="preserve">Instructional Technology </w:t>
      </w:r>
      <w:r w:rsidRPr="009A3DEC">
        <w:t xml:space="preserve">Coaches and Data Collectors (for evaluation).  </w:t>
      </w:r>
    </w:p>
    <w:p w:rsidR="001735FC" w:rsidRPr="009A3DEC" w:rsidRDefault="001735FC" w:rsidP="001735FC">
      <w:pPr>
        <w:pStyle w:val="NormalWeb"/>
        <w:spacing w:before="0" w:beforeAutospacing="0" w:after="0" w:afterAutospacing="0"/>
      </w:pPr>
    </w:p>
    <w:p w:rsidR="001735FC" w:rsidRPr="009A3DEC" w:rsidRDefault="001735FC" w:rsidP="001735FC">
      <w:pPr>
        <w:pStyle w:val="NormalWeb"/>
        <w:spacing w:before="0" w:beforeAutospacing="0" w:after="0" w:afterAutospacing="0"/>
      </w:pPr>
      <w:r w:rsidRPr="009A3DEC">
        <w:t xml:space="preserve">You may only send messages to the lists to which you belong. Therefore, step one is to join the list. </w:t>
      </w:r>
    </w:p>
    <w:p w:rsidR="001735FC" w:rsidRPr="009A3DEC" w:rsidRDefault="001735FC" w:rsidP="001735FC">
      <w:pPr>
        <w:pStyle w:val="NormalWeb"/>
        <w:spacing w:before="0" w:beforeAutospacing="0" w:after="0" w:afterAutospacing="0"/>
      </w:pPr>
      <w:r w:rsidRPr="009A3DEC">
        <w:t>To join a listserv: </w:t>
      </w:r>
      <w:r w:rsidRPr="009A3DEC">
        <w:br/>
        <w:t xml:space="preserve">Send an email from your desired account to: </w:t>
      </w:r>
      <w:hyperlink r:id="rId8" w:history="1">
        <w:r w:rsidRPr="009A3DEC">
          <w:rPr>
            <w:rStyle w:val="Hyperlink"/>
          </w:rPr>
          <w:t>listserv@mailinglist.caiu.org</w:t>
        </w:r>
      </w:hyperlink>
      <w:r w:rsidRPr="009A3DEC">
        <w:t> </w:t>
      </w:r>
      <w:r w:rsidRPr="009A3DEC">
        <w:br/>
        <w:t xml:space="preserve">In the body, type: </w:t>
      </w:r>
    </w:p>
    <w:p w:rsidR="001735FC" w:rsidRPr="009A3DEC" w:rsidRDefault="001735FC" w:rsidP="001735FC">
      <w:pPr>
        <w:pStyle w:val="NormalWeb"/>
        <w:spacing w:before="0" w:beforeAutospacing="0" w:after="0" w:afterAutospacing="0"/>
      </w:pPr>
      <w:r w:rsidRPr="009A3DEC">
        <w:t xml:space="preserve">subscribe </w:t>
      </w:r>
      <w:r w:rsidRPr="009A3DEC">
        <w:rPr>
          <w:i/>
          <w:iCs/>
        </w:rPr>
        <w:t>listname</w:t>
      </w:r>
      <w:r w:rsidRPr="009A3DEC">
        <w:t xml:space="preserve"> yourfirstname yourlastname </w:t>
      </w:r>
    </w:p>
    <w:p w:rsidR="001735FC" w:rsidRPr="009A3DEC" w:rsidRDefault="001735FC" w:rsidP="001735FC">
      <w:pPr>
        <w:pStyle w:val="NormalWeb"/>
        <w:spacing w:before="0" w:beforeAutospacing="0" w:after="0" w:afterAutospacing="0"/>
      </w:pPr>
    </w:p>
    <w:p w:rsidR="001735FC" w:rsidRPr="009A3DEC" w:rsidRDefault="001735FC" w:rsidP="001735FC">
      <w:pPr>
        <w:pStyle w:val="NormalWeb"/>
        <w:spacing w:before="0" w:beforeAutospacing="0" w:after="0" w:afterAutospacing="0"/>
      </w:pPr>
      <w:r w:rsidRPr="009A3DEC">
        <w:t xml:space="preserve">Example: </w:t>
      </w:r>
    </w:p>
    <w:p w:rsidR="001735FC" w:rsidRPr="009A3DEC" w:rsidRDefault="001735FC" w:rsidP="001735FC">
      <w:pPr>
        <w:pStyle w:val="NormalWeb"/>
        <w:spacing w:before="0" w:beforeAutospacing="0" w:after="0" w:afterAutospacing="0"/>
      </w:pPr>
      <w:r w:rsidRPr="009A3DEC">
        <w:t>Subscribe cffcoaches John Doe</w:t>
      </w:r>
    </w:p>
    <w:p w:rsidR="001735FC" w:rsidRPr="009A3DEC" w:rsidRDefault="001735FC" w:rsidP="001735FC">
      <w:pPr>
        <w:pStyle w:val="NormalWeb"/>
        <w:spacing w:before="0" w:beforeAutospacing="0" w:after="0" w:afterAutospacing="0"/>
      </w:pPr>
    </w:p>
    <w:p w:rsidR="001735FC" w:rsidRPr="009A3DEC" w:rsidRDefault="001735FC" w:rsidP="001735FC">
      <w:pPr>
        <w:pStyle w:val="NormalWeb"/>
        <w:spacing w:before="0" w:beforeAutospacing="0" w:after="0" w:afterAutospacing="0"/>
      </w:pPr>
      <w:r w:rsidRPr="009A3DEC">
        <w:t>TIP: DO NOT add punctuation or other grammar. This is read by the computer</w:t>
      </w:r>
      <w:r w:rsidR="005B5737">
        <w:t>,</w:t>
      </w:r>
      <w:r w:rsidRPr="009A3DEC">
        <w:t xml:space="preserve"> and it needs certain syntax. </w:t>
      </w:r>
    </w:p>
    <w:p w:rsidR="001735FC" w:rsidRPr="009A3DEC" w:rsidRDefault="001735FC" w:rsidP="001735FC">
      <w:pPr>
        <w:pStyle w:val="NormalWeb"/>
        <w:spacing w:before="0" w:beforeAutospacing="0" w:after="0" w:afterAutospacing="0"/>
      </w:pPr>
    </w:p>
    <w:p w:rsidR="001735FC" w:rsidRPr="009A3DEC" w:rsidRDefault="001735FC" w:rsidP="001735FC">
      <w:pPr>
        <w:pStyle w:val="NormalWeb"/>
        <w:spacing w:before="0" w:beforeAutospacing="0" w:after="0" w:afterAutospacing="0"/>
      </w:pPr>
      <w:r w:rsidRPr="009A3DEC">
        <w:t>Posting to the list:</w:t>
      </w:r>
    </w:p>
    <w:p w:rsidR="001735FC" w:rsidRPr="009A3DEC" w:rsidRDefault="001735FC" w:rsidP="001735FC">
      <w:pPr>
        <w:pStyle w:val="NormalWeb"/>
        <w:spacing w:before="0" w:beforeAutospacing="0" w:after="0" w:afterAutospacing="0"/>
      </w:pPr>
      <w:r w:rsidRPr="009A3DEC">
        <w:t xml:space="preserve">If you want to send a message to the lists (that you subscribe to), the following addresses must be used: </w:t>
      </w:r>
    </w:p>
    <w:p w:rsidR="001735FC" w:rsidRPr="009A3DEC" w:rsidRDefault="00DD741D" w:rsidP="001735FC">
      <w:pPr>
        <w:pStyle w:val="NormalWeb"/>
        <w:spacing w:before="0" w:beforeAutospacing="0" w:after="0" w:afterAutospacing="0"/>
      </w:pPr>
      <w:hyperlink r:id="rId9" w:history="1">
        <w:r w:rsidR="001735FC" w:rsidRPr="009A3DEC">
          <w:rPr>
            <w:rStyle w:val="Hyperlink"/>
          </w:rPr>
          <w:t>CFFSUPERS@MAILINGLIST.CAIU.ORG</w:t>
        </w:r>
      </w:hyperlink>
      <w:r w:rsidR="001735FC" w:rsidRPr="009A3DEC">
        <w:t xml:space="preserve"> – Superintendents' list  </w:t>
      </w:r>
    </w:p>
    <w:p w:rsidR="001735FC" w:rsidRPr="009A3DEC" w:rsidRDefault="00DD741D" w:rsidP="001735FC">
      <w:pPr>
        <w:pStyle w:val="NormalWeb"/>
        <w:spacing w:before="0" w:beforeAutospacing="0" w:after="0" w:afterAutospacing="0"/>
      </w:pPr>
      <w:hyperlink r:id="rId10" w:history="1">
        <w:r w:rsidR="001735FC" w:rsidRPr="009A3DEC">
          <w:rPr>
            <w:rStyle w:val="Hyperlink"/>
          </w:rPr>
          <w:t>CFFPRINICPALS@MAILINGLIST.CAIU.ORG</w:t>
        </w:r>
      </w:hyperlink>
      <w:r w:rsidR="001735FC" w:rsidRPr="009A3DEC">
        <w:t>  - Principals' list</w:t>
      </w:r>
    </w:p>
    <w:p w:rsidR="001735FC" w:rsidRPr="009A3DEC" w:rsidRDefault="00DD741D" w:rsidP="001735FC">
      <w:pPr>
        <w:pStyle w:val="NormalWeb"/>
        <w:spacing w:before="0" w:beforeAutospacing="0" w:after="0" w:afterAutospacing="0"/>
      </w:pPr>
      <w:hyperlink r:id="rId11" w:history="1">
        <w:r w:rsidR="001735FC" w:rsidRPr="009A3DEC">
          <w:rPr>
            <w:rStyle w:val="Hyperlink"/>
          </w:rPr>
          <w:t>CFFCURR@MAILINGLIST.CAIU.ORG</w:t>
        </w:r>
      </w:hyperlink>
      <w:r w:rsidR="001735FC" w:rsidRPr="009A3DEC">
        <w:t xml:space="preserve"> – Curriculum directors' list</w:t>
      </w:r>
    </w:p>
    <w:p w:rsidR="001735FC" w:rsidRPr="009A3DEC" w:rsidRDefault="00DD741D" w:rsidP="001735FC">
      <w:pPr>
        <w:pStyle w:val="NormalWeb"/>
        <w:spacing w:before="0" w:beforeAutospacing="0" w:after="0" w:afterAutospacing="0"/>
      </w:pPr>
      <w:hyperlink r:id="rId12" w:history="1">
        <w:r w:rsidR="001735FC" w:rsidRPr="009A3DEC">
          <w:rPr>
            <w:rStyle w:val="Hyperlink"/>
          </w:rPr>
          <w:t>CFFTECH@MAILINGLIST.CAIU.ORG</w:t>
        </w:r>
      </w:hyperlink>
      <w:r w:rsidR="001735FC" w:rsidRPr="009A3DEC">
        <w:t xml:space="preserve"> – Tech directors' list</w:t>
      </w:r>
    </w:p>
    <w:p w:rsidR="001735FC" w:rsidRPr="009A3DEC" w:rsidRDefault="00DD741D" w:rsidP="001735FC">
      <w:pPr>
        <w:pStyle w:val="NormalWeb"/>
        <w:spacing w:before="0" w:beforeAutospacing="0" w:after="0" w:afterAutospacing="0"/>
      </w:pPr>
      <w:hyperlink r:id="rId13" w:history="1">
        <w:r w:rsidR="001735FC" w:rsidRPr="009A3DEC">
          <w:rPr>
            <w:rStyle w:val="Hyperlink"/>
          </w:rPr>
          <w:t>CFFCOACHES@MAILINGLIST.CAIU.ORG</w:t>
        </w:r>
      </w:hyperlink>
      <w:r w:rsidR="001735FC" w:rsidRPr="009A3DEC">
        <w:t xml:space="preserve"> – Coaches' list (Fixed coaches)</w:t>
      </w:r>
    </w:p>
    <w:p w:rsidR="001735FC" w:rsidRPr="009A3DEC" w:rsidRDefault="00DD741D" w:rsidP="001735FC">
      <w:pPr>
        <w:pStyle w:val="NormalWeb"/>
        <w:spacing w:before="0" w:beforeAutospacing="0" w:after="0" w:afterAutospacing="0"/>
      </w:pPr>
      <w:hyperlink r:id="rId14" w:history="1">
        <w:r w:rsidR="001735FC" w:rsidRPr="009A3DEC">
          <w:rPr>
            <w:rStyle w:val="Hyperlink"/>
          </w:rPr>
          <w:t>CFFDATA@MAILINGLIST.CAIU.ORG</w:t>
        </w:r>
      </w:hyperlink>
      <w:r w:rsidR="001735FC" w:rsidRPr="009A3DEC">
        <w:t xml:space="preserve"> – Data collectors' list </w:t>
      </w:r>
    </w:p>
    <w:p w:rsidR="001735FC" w:rsidRPr="009A3DEC" w:rsidRDefault="00DD741D" w:rsidP="001735FC">
      <w:pPr>
        <w:pStyle w:val="NormalWeb"/>
        <w:spacing w:before="0" w:beforeAutospacing="0" w:after="0" w:afterAutospacing="0"/>
      </w:pPr>
      <w:hyperlink r:id="rId15" w:history="1">
        <w:r w:rsidR="001735FC" w:rsidRPr="009A3DEC">
          <w:rPr>
            <w:rStyle w:val="Hyperlink"/>
          </w:rPr>
          <w:t>CFFSOCIALSTUDIES@MAILINGLIST.CAIU.ORG</w:t>
        </w:r>
      </w:hyperlink>
      <w:r w:rsidR="001735FC" w:rsidRPr="009A3DEC">
        <w:t xml:space="preserve"> – Social Studies list (for teachers and coaches)</w:t>
      </w:r>
    </w:p>
    <w:p w:rsidR="001735FC" w:rsidRPr="009A3DEC" w:rsidRDefault="00DD741D" w:rsidP="001735FC">
      <w:pPr>
        <w:pStyle w:val="NormalWeb"/>
        <w:spacing w:before="0" w:beforeAutospacing="0" w:after="0" w:afterAutospacing="0"/>
      </w:pPr>
      <w:hyperlink r:id="rId16" w:history="1">
        <w:r w:rsidR="001735FC" w:rsidRPr="009A3DEC">
          <w:rPr>
            <w:rStyle w:val="Hyperlink"/>
          </w:rPr>
          <w:t>CFFMATH@MAILINGLIST.CAIU.ORG</w:t>
        </w:r>
      </w:hyperlink>
      <w:r w:rsidR="001735FC" w:rsidRPr="009A3DEC">
        <w:t xml:space="preserve"> – Math list (for teachers and coaches)</w:t>
      </w:r>
    </w:p>
    <w:p w:rsidR="001735FC" w:rsidRPr="009A3DEC" w:rsidRDefault="00DD741D" w:rsidP="001735FC">
      <w:pPr>
        <w:pStyle w:val="NormalWeb"/>
        <w:spacing w:before="0" w:beforeAutospacing="0" w:after="0" w:afterAutospacing="0"/>
      </w:pPr>
      <w:hyperlink r:id="rId17" w:history="1">
        <w:r w:rsidR="001735FC" w:rsidRPr="009A3DEC">
          <w:rPr>
            <w:rStyle w:val="Hyperlink"/>
          </w:rPr>
          <w:t>CFFSCIENCE@MAILINGLIST.CAIU.ORG</w:t>
        </w:r>
      </w:hyperlink>
      <w:r w:rsidR="001735FC" w:rsidRPr="009A3DEC">
        <w:t xml:space="preserve"> – Science list (for teachers and coaches)</w:t>
      </w:r>
    </w:p>
    <w:p w:rsidR="001735FC" w:rsidRPr="009A3DEC" w:rsidRDefault="00DD741D" w:rsidP="001735FC">
      <w:pPr>
        <w:pStyle w:val="NormalWeb"/>
        <w:spacing w:before="0" w:beforeAutospacing="0" w:after="0" w:afterAutospacing="0"/>
      </w:pPr>
      <w:hyperlink r:id="rId18" w:history="1">
        <w:r w:rsidR="001735FC" w:rsidRPr="009A3DEC">
          <w:rPr>
            <w:rStyle w:val="Hyperlink"/>
          </w:rPr>
          <w:t>CFFENGLISH@MAILINGLIST.CAIU.ORG</w:t>
        </w:r>
      </w:hyperlink>
      <w:r w:rsidR="001735FC" w:rsidRPr="009A3DEC">
        <w:t xml:space="preserve"> – English list (for teachers and coaches)</w:t>
      </w:r>
    </w:p>
    <w:p w:rsidR="001735FC" w:rsidRPr="009A3DEC" w:rsidRDefault="001735FC" w:rsidP="001735FC">
      <w:pPr>
        <w:pStyle w:val="NormalWeb"/>
        <w:spacing w:before="0" w:beforeAutospacing="0" w:after="0" w:afterAutospacing="0"/>
      </w:pPr>
    </w:p>
    <w:p w:rsidR="001735FC" w:rsidRPr="009A3DEC" w:rsidRDefault="001735FC" w:rsidP="001735FC">
      <w:r w:rsidRPr="009A3DEC">
        <w:t xml:space="preserve">IMPORTANT: If you send a message to the group, </w:t>
      </w:r>
      <w:r w:rsidRPr="009A3DEC">
        <w:rPr>
          <w:u w:val="single"/>
        </w:rPr>
        <w:t>everyone</w:t>
      </w:r>
      <w:r w:rsidRPr="009A3DEC">
        <w:t xml:space="preserve"> on the list will see it.  </w:t>
      </w:r>
      <w:r w:rsidRPr="009A3DEC">
        <w:rPr>
          <w:i/>
          <w:iCs/>
        </w:rPr>
        <w:t>Please remember if you don't intend for the whole group to see your response, please do not reply to the message, but to the individual originator.</w:t>
      </w:r>
      <w:r w:rsidRPr="009A3DEC">
        <w:t xml:space="preserve"> This is an excellent way for you to get questions answered by other project participants. We recommend that all participants of listservs have a signature file which includes their email address to enable direct response when necessary. </w:t>
      </w:r>
    </w:p>
    <w:p w:rsidR="00243027" w:rsidRDefault="00243027">
      <w:r>
        <w:br w:type="page"/>
      </w:r>
    </w:p>
    <w:p w:rsidR="001735FC" w:rsidRPr="009A3DEC" w:rsidRDefault="001735FC" w:rsidP="001735FC"/>
    <w:p w:rsidR="001735FC" w:rsidRPr="009A3DEC" w:rsidRDefault="001735FC" w:rsidP="001735FC"/>
    <w:p w:rsidR="001735FC" w:rsidRPr="00243027" w:rsidRDefault="001735FC" w:rsidP="001735FC">
      <w:pPr>
        <w:rPr>
          <w:b/>
          <w:sz w:val="28"/>
        </w:rPr>
      </w:pPr>
      <w:bookmarkStart w:id="7" w:name="KeyPDEPersonnel"/>
      <w:bookmarkEnd w:id="7"/>
      <w:r w:rsidRPr="00243027">
        <w:rPr>
          <w:b/>
          <w:sz w:val="28"/>
        </w:rPr>
        <w:t>Key PDE Personnel</w:t>
      </w: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CFF Project Manager</w:t>
      </w: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Holly Jobe</w:t>
      </w: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Pennsylvania Department of Education</w:t>
      </w: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333 Market St</w:t>
      </w: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Harrisburg, PA 17126</w:t>
      </w: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717-214-9393</w:t>
      </w:r>
    </w:p>
    <w:p w:rsidR="001735FC" w:rsidRPr="009A3DEC" w:rsidRDefault="00DD741D" w:rsidP="001735FC">
      <w:pPr>
        <w:pBdr>
          <w:top w:val="single" w:sz="4" w:space="1" w:color="auto"/>
          <w:left w:val="single" w:sz="4" w:space="4" w:color="auto"/>
          <w:bottom w:val="single" w:sz="4" w:space="1" w:color="auto"/>
          <w:right w:val="single" w:sz="4" w:space="4" w:color="auto"/>
        </w:pBdr>
      </w:pPr>
      <w:hyperlink r:id="rId19" w:history="1">
        <w:r w:rsidR="001735FC" w:rsidRPr="009A3DEC">
          <w:rPr>
            <w:rStyle w:val="Hyperlink"/>
          </w:rPr>
          <w:t>c-hjobe@state.pa.us</w:t>
        </w:r>
      </w:hyperlink>
    </w:p>
    <w:p w:rsidR="001735FC" w:rsidRPr="009A3DEC" w:rsidRDefault="001735FC" w:rsidP="001735FC">
      <w:pPr>
        <w:pBdr>
          <w:top w:val="single" w:sz="4" w:space="1" w:color="auto"/>
          <w:left w:val="single" w:sz="4" w:space="4" w:color="auto"/>
          <w:bottom w:val="single" w:sz="4" w:space="1" w:color="auto"/>
          <w:right w:val="single" w:sz="4" w:space="4" w:color="auto"/>
        </w:pBdr>
      </w:pP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CFF Administrative Assistant</w:t>
      </w: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Bethany Rohler</w:t>
      </w: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717-732-8400</w:t>
      </w:r>
    </w:p>
    <w:p w:rsidR="001735FC" w:rsidRPr="009A3DEC" w:rsidRDefault="00DD741D" w:rsidP="001735FC">
      <w:pPr>
        <w:pBdr>
          <w:top w:val="single" w:sz="4" w:space="1" w:color="auto"/>
          <w:left w:val="single" w:sz="4" w:space="4" w:color="auto"/>
          <w:bottom w:val="single" w:sz="4" w:space="1" w:color="auto"/>
          <w:right w:val="single" w:sz="4" w:space="4" w:color="auto"/>
        </w:pBdr>
      </w:pPr>
      <w:hyperlink r:id="rId20" w:history="1">
        <w:r w:rsidR="001735FC" w:rsidRPr="009A3DEC">
          <w:rPr>
            <w:rStyle w:val="Hyperlink"/>
          </w:rPr>
          <w:t>brohler@caiu.org</w:t>
        </w:r>
      </w:hyperlink>
    </w:p>
    <w:p w:rsidR="001735FC" w:rsidRPr="009A3DEC" w:rsidRDefault="001735FC" w:rsidP="001735FC">
      <w:pPr>
        <w:pBdr>
          <w:top w:val="single" w:sz="4" w:space="1" w:color="auto"/>
          <w:left w:val="single" w:sz="4" w:space="4" w:color="auto"/>
          <w:bottom w:val="single" w:sz="4" w:space="1" w:color="auto"/>
          <w:right w:val="single" w:sz="4" w:space="4" w:color="auto"/>
        </w:pBdr>
      </w:pP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CFF Secretary</w:t>
      </w:r>
      <w:r w:rsidRPr="009A3DEC">
        <w:tab/>
      </w:r>
    </w:p>
    <w:p w:rsidR="001735FC" w:rsidRPr="009A3DEC" w:rsidRDefault="001735FC" w:rsidP="001735FC">
      <w:pPr>
        <w:pBdr>
          <w:top w:val="single" w:sz="4" w:space="1" w:color="auto"/>
          <w:left w:val="single" w:sz="4" w:space="4" w:color="auto"/>
          <w:bottom w:val="single" w:sz="4" w:space="1" w:color="auto"/>
          <w:right w:val="single" w:sz="4" w:space="4" w:color="auto"/>
        </w:pBdr>
      </w:pPr>
    </w:p>
    <w:p w:rsidR="001735FC" w:rsidRPr="009A3DEC" w:rsidRDefault="001735FC" w:rsidP="001735FC">
      <w:pPr>
        <w:pBdr>
          <w:top w:val="single" w:sz="4" w:space="1" w:color="auto"/>
          <w:left w:val="single" w:sz="4" w:space="4" w:color="auto"/>
          <w:bottom w:val="single" w:sz="4" w:space="1" w:color="auto"/>
          <w:right w:val="single" w:sz="4" w:space="4" w:color="auto"/>
        </w:pBdr>
      </w:pPr>
      <w:r w:rsidRPr="009A3DEC">
        <w:t>717-214-9755</w:t>
      </w:r>
    </w:p>
    <w:p w:rsidR="001735FC" w:rsidRPr="009A3DEC" w:rsidRDefault="001735FC" w:rsidP="001735FC">
      <w:pPr>
        <w:rPr>
          <w:sz w:val="28"/>
          <w:szCs w:val="28"/>
        </w:rPr>
      </w:pPr>
      <w:bookmarkStart w:id="8" w:name="CFFCoachMentors"/>
      <w:bookmarkEnd w:id="8"/>
    </w:p>
    <w:p w:rsidR="001735FC" w:rsidRPr="009A3DEC" w:rsidRDefault="001735FC" w:rsidP="001735FC">
      <w:bookmarkStart w:id="9" w:name="CFFCalendar"/>
      <w:bookmarkEnd w:id="9"/>
    </w:p>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rPr>
      </w:pPr>
      <w:bookmarkStart w:id="10" w:name="Professional"/>
      <w:bookmarkEnd w:id="10"/>
      <w:r w:rsidRPr="009A3DEC">
        <w:rPr>
          <w:rFonts w:ascii="Arial" w:hAnsi="Arial" w:cs="Arial"/>
          <w:sz w:val="32"/>
          <w:shd w:val="clear" w:color="auto" w:fill="CCCCCC"/>
        </w:rPr>
        <w:t>Professional Development</w:t>
      </w:r>
    </w:p>
    <w:p w:rsidR="001735FC" w:rsidRPr="009A3DEC" w:rsidRDefault="001735FC" w:rsidP="001735FC">
      <w:bookmarkStart w:id="11" w:name="EmbeddedlearningOverview"/>
      <w:bookmarkEnd w:id="11"/>
    </w:p>
    <w:p w:rsidR="001735FC" w:rsidRPr="009A3DEC" w:rsidRDefault="001735FC" w:rsidP="001735FC">
      <w:r w:rsidRPr="009A3DEC">
        <w:t>Professional Development is the most vital element and the key to success for the Classrooms for the Future</w:t>
      </w:r>
      <w:r w:rsidR="00D7160D" w:rsidRPr="009A3DEC">
        <w:t>/21</w:t>
      </w:r>
      <w:r w:rsidR="00D7160D" w:rsidRPr="009A3DEC">
        <w:rPr>
          <w:vertAlign w:val="superscript"/>
        </w:rPr>
        <w:t>st</w:t>
      </w:r>
      <w:r w:rsidR="00D7160D" w:rsidRPr="009A3DEC">
        <w:t xml:space="preserve"> Century Teaching and Learning</w:t>
      </w:r>
      <w:r w:rsidR="00102B63">
        <w:t>/EETT</w:t>
      </w:r>
      <w:r w:rsidRPr="009A3DEC">
        <w:t xml:space="preserve"> program.  All participants are encouraged to participate in and use professional development experiences to integrate the technology appropriately by adopting practices that regularly integrate technology with teaching and learning, adopting technology-integrated program management practices where appropriate, and ensuring the commitment and endorsement of all </w:t>
      </w:r>
      <w:r w:rsidR="00D7160D" w:rsidRPr="009A3DEC">
        <w:t>CFF/21</w:t>
      </w:r>
      <w:r w:rsidR="00D7160D" w:rsidRPr="009A3DEC">
        <w:rPr>
          <w:vertAlign w:val="superscript"/>
        </w:rPr>
        <w:t>st</w:t>
      </w:r>
      <w:r w:rsidR="00D7160D" w:rsidRPr="009A3DEC">
        <w:t xml:space="preserve"> CT&amp;L</w:t>
      </w:r>
      <w:r w:rsidR="00102B63">
        <w:t>/EETT</w:t>
      </w:r>
      <w:r w:rsidRPr="009A3DEC">
        <w:t xml:space="preserve"> teachers.</w:t>
      </w:r>
      <w:bookmarkStart w:id="12" w:name="Leadership"/>
      <w:bookmarkStart w:id="13" w:name="RequiredFollowUpTraining"/>
      <w:bookmarkEnd w:id="12"/>
      <w:bookmarkEnd w:id="13"/>
      <w:r w:rsidRPr="009A3DEC">
        <w:tab/>
      </w:r>
    </w:p>
    <w:p w:rsidR="001735FC" w:rsidRPr="009A3DEC" w:rsidRDefault="001735FC" w:rsidP="001735FC">
      <w:pPr>
        <w:rPr>
          <w:sz w:val="32"/>
          <w:szCs w:val="32"/>
        </w:rPr>
      </w:pPr>
    </w:p>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rPr>
      </w:pPr>
      <w:bookmarkStart w:id="14" w:name="TechnologyDirectors"/>
      <w:bookmarkStart w:id="15" w:name="CFFQuickLinks"/>
      <w:bookmarkStart w:id="16" w:name="Coaches"/>
      <w:bookmarkEnd w:id="14"/>
      <w:bookmarkEnd w:id="15"/>
      <w:bookmarkEnd w:id="16"/>
      <w:r w:rsidRPr="009A3DEC">
        <w:rPr>
          <w:rFonts w:ascii="Arial" w:hAnsi="Arial" w:cs="Arial"/>
          <w:sz w:val="32"/>
        </w:rPr>
        <w:t>Coaches – All Cohorts</w:t>
      </w:r>
    </w:p>
    <w:p w:rsidR="001735FC" w:rsidRPr="009A3DEC" w:rsidRDefault="00D7160D" w:rsidP="001735FC">
      <w:r w:rsidRPr="009A3DEC">
        <w:t>For the 2010-11</w:t>
      </w:r>
      <w:r w:rsidR="001735FC" w:rsidRPr="009A3DEC">
        <w:t xml:space="preserve"> school y</w:t>
      </w:r>
      <w:r w:rsidRPr="009A3DEC">
        <w:t>ear, participating cohort</w:t>
      </w:r>
      <w:r w:rsidR="001735FC" w:rsidRPr="009A3DEC">
        <w:t xml:space="preserve"> 3 CFF</w:t>
      </w:r>
      <w:r w:rsidR="004F7195" w:rsidRPr="009A3DEC">
        <w:t>/21</w:t>
      </w:r>
      <w:r w:rsidR="004F7195" w:rsidRPr="009A3DEC">
        <w:rPr>
          <w:vertAlign w:val="superscript"/>
        </w:rPr>
        <w:t>st</w:t>
      </w:r>
      <w:r w:rsidR="004F7195" w:rsidRPr="009A3DEC">
        <w:t xml:space="preserve"> CT&amp;L</w:t>
      </w:r>
      <w:r w:rsidR="001735FC" w:rsidRPr="009A3DEC">
        <w:t xml:space="preserve"> schools will be eligible for a part-time instructional technology coach. The role of the instructional technology coach is to support teachers to effectively integrate the laptops and CFF equipment into their daily lessons. The Instructional Technology Coach job description and additional information is available on the PDE </w:t>
      </w:r>
      <w:r w:rsidRPr="009A3DEC">
        <w:t xml:space="preserve">webpage at:  </w:t>
      </w:r>
      <w:hyperlink r:id="rId21" w:history="1">
        <w:r w:rsidR="001735FC" w:rsidRPr="009A3DEC">
          <w:rPr>
            <w:rStyle w:val="Hyperlink"/>
          </w:rPr>
          <w:t>http://www.portal.state.pa.us/portal/server.pt/gateway/PTARGS_0_267219_221275_0_0_18/year2-CFF%20Coach%20Job%20Description1.doc</w:t>
        </w:r>
      </w:hyperlink>
    </w:p>
    <w:p w:rsidR="001735FC" w:rsidRPr="009A3DEC" w:rsidRDefault="001735FC" w:rsidP="001735FC"/>
    <w:p w:rsidR="001735FC" w:rsidRPr="009A3DEC" w:rsidRDefault="001735FC" w:rsidP="001735FC">
      <w:pPr>
        <w:rPr>
          <w:szCs w:val="22"/>
        </w:rPr>
      </w:pPr>
      <w:r w:rsidRPr="009A3DEC">
        <w:t xml:space="preserve">Instructional Technology </w:t>
      </w:r>
      <w:r w:rsidRPr="009A3DEC">
        <w:rPr>
          <w:szCs w:val="22"/>
        </w:rPr>
        <w:t>Coaches involved in Classrooms for the Future</w:t>
      </w:r>
      <w:r w:rsidR="004F7195" w:rsidRPr="009A3DEC">
        <w:rPr>
          <w:szCs w:val="22"/>
        </w:rPr>
        <w:t>/21</w:t>
      </w:r>
      <w:r w:rsidR="004F7195" w:rsidRPr="009A3DEC">
        <w:rPr>
          <w:szCs w:val="22"/>
          <w:vertAlign w:val="superscript"/>
        </w:rPr>
        <w:t>st</w:t>
      </w:r>
      <w:r w:rsidR="004F7195" w:rsidRPr="009A3DEC">
        <w:rPr>
          <w:szCs w:val="22"/>
        </w:rPr>
        <w:t xml:space="preserve"> Century Teaching and Learning</w:t>
      </w:r>
      <w:r w:rsidR="00D855E1">
        <w:rPr>
          <w:szCs w:val="22"/>
        </w:rPr>
        <w:t>/EETT</w:t>
      </w:r>
      <w:r w:rsidRPr="009A3DEC">
        <w:rPr>
          <w:szCs w:val="22"/>
        </w:rPr>
        <w:t xml:space="preserve"> are hired to work with classroom teachers as they integrate instructional technology into their classrooms.  All</w:t>
      </w:r>
      <w:r w:rsidRPr="009A3DEC">
        <w:t xml:space="preserve"> instructional technology</w:t>
      </w:r>
      <w:r w:rsidRPr="009A3DEC">
        <w:rPr>
          <w:szCs w:val="22"/>
        </w:rPr>
        <w:t xml:space="preserve"> coaches will be required to complete a training program.  The ultimate outcome is for teachers to employ effective strategies and multiple technologies to reach all students and to enhance their learning. Classrooms for the Future</w:t>
      </w:r>
      <w:r w:rsidR="004F7195" w:rsidRPr="009A3DEC">
        <w:rPr>
          <w:szCs w:val="22"/>
        </w:rPr>
        <w:t>/21</w:t>
      </w:r>
      <w:r w:rsidR="004F7195" w:rsidRPr="009A3DEC">
        <w:rPr>
          <w:szCs w:val="22"/>
          <w:vertAlign w:val="superscript"/>
        </w:rPr>
        <w:t>st</w:t>
      </w:r>
      <w:r w:rsidR="004F7195" w:rsidRPr="009A3DEC">
        <w:rPr>
          <w:szCs w:val="22"/>
        </w:rPr>
        <w:t xml:space="preserve"> Century Teaching and Learning</w:t>
      </w:r>
      <w:r w:rsidR="00D855E1">
        <w:rPr>
          <w:szCs w:val="22"/>
        </w:rPr>
        <w:t>/EETT</w:t>
      </w:r>
      <w:r w:rsidRPr="009A3DEC">
        <w:rPr>
          <w:szCs w:val="22"/>
        </w:rPr>
        <w:t xml:space="preserve"> coaches will be equipped to assist teachers meet this outcome.  School districts collaborate with </w:t>
      </w:r>
      <w:r w:rsidRPr="009A3DEC">
        <w:t>PA Department of Education staff</w:t>
      </w:r>
      <w:r w:rsidRPr="009A3DEC">
        <w:rPr>
          <w:szCs w:val="22"/>
        </w:rPr>
        <w:t xml:space="preserve"> as they recruit, select and hire coaches who currently hold an Instructional I or II certificate (CSPG #1) or a certificate for Instructional Technology Specialist (CSPG #78).  </w:t>
      </w:r>
    </w:p>
    <w:p w:rsidR="001735FC" w:rsidRPr="009A3DEC" w:rsidRDefault="001735FC" w:rsidP="001735FC"/>
    <w:p w:rsidR="001735FC" w:rsidRPr="009A3DEC" w:rsidRDefault="001735FC" w:rsidP="001735FC">
      <w:r w:rsidRPr="009A3DEC">
        <w:t>Districts are encouraged to utilize an instructional technology coach who has participated in CFF professional development in previous years.   If you do not have a person on staff that you would like to recommend, there are other options:</w:t>
      </w:r>
    </w:p>
    <w:p w:rsidR="001735FC" w:rsidRPr="009A3DEC" w:rsidRDefault="001735FC" w:rsidP="001735FC">
      <w:pPr>
        <w:numPr>
          <w:ilvl w:val="0"/>
          <w:numId w:val="6"/>
          <w:numberingChange w:id="17" w:author="Virginia Glatzer" w:date="2010-09-16T13:14:00Z" w:original="-"/>
        </w:numPr>
      </w:pPr>
      <w:r w:rsidRPr="009A3DEC">
        <w:t>Contact other districts in your region that are a part of Classrooms for the Future</w:t>
      </w:r>
      <w:r w:rsidR="006A12F7" w:rsidRPr="009A3DEC">
        <w:t>/21</w:t>
      </w:r>
      <w:r w:rsidR="006A12F7" w:rsidRPr="009A3DEC">
        <w:rPr>
          <w:vertAlign w:val="superscript"/>
        </w:rPr>
        <w:t>st</w:t>
      </w:r>
      <w:r w:rsidR="006A12F7" w:rsidRPr="009A3DEC">
        <w:t xml:space="preserve"> Century Teaching and Learning</w:t>
      </w:r>
      <w:r w:rsidRPr="009A3DEC">
        <w:t xml:space="preserve"> and consider pooling your money and sharing a coach with them. </w:t>
      </w:r>
    </w:p>
    <w:p w:rsidR="001735FC" w:rsidRPr="009A3DEC" w:rsidRDefault="001735FC" w:rsidP="001735FC">
      <w:pPr>
        <w:numPr>
          <w:ilvl w:val="0"/>
          <w:numId w:val="6"/>
          <w:numberingChange w:id="18" w:author="Virginia Glatzer" w:date="2010-09-16T13:14:00Z" w:original="-"/>
        </w:numPr>
      </w:pPr>
      <w:r w:rsidRPr="009A3DEC">
        <w:t>Contact your IU and collaborate with them to provide a coach.</w:t>
      </w:r>
    </w:p>
    <w:p w:rsidR="001735FC" w:rsidRPr="009A3DEC" w:rsidRDefault="001735FC" w:rsidP="001735FC">
      <w:pPr>
        <w:numPr>
          <w:ilvl w:val="0"/>
          <w:numId w:val="6"/>
          <w:numberingChange w:id="19" w:author="Virginia Glatzer" w:date="2010-09-16T13:14:00Z" w:original="-"/>
        </w:numPr>
      </w:pPr>
      <w:r w:rsidRPr="009A3DEC">
        <w:t>Encourage people in your region such as retirees to submit their resume and cover letter.</w:t>
      </w:r>
    </w:p>
    <w:p w:rsidR="001735FC" w:rsidRPr="009A3DEC" w:rsidRDefault="001735FC" w:rsidP="001735FC"/>
    <w:p w:rsidR="00D7160D" w:rsidRPr="009A3DEC" w:rsidRDefault="00D855E1" w:rsidP="001735FC">
      <w:r>
        <w:t xml:space="preserve">Cohort 3 CFF </w:t>
      </w:r>
      <w:r w:rsidR="001735FC" w:rsidRPr="009A3DEC">
        <w:t xml:space="preserve">Districts will be allocated $25,000 for instructional technology coaches for each high school. </w:t>
      </w:r>
      <w:r w:rsidR="00D7160D" w:rsidRPr="009A3DEC">
        <w:t>The coach may serve other schools in the district as needed, however allocations are based on the number of high schools in the district.</w:t>
      </w:r>
    </w:p>
    <w:p w:rsidR="005B5737" w:rsidRDefault="005B5737" w:rsidP="001735FC"/>
    <w:p w:rsidR="001735FC" w:rsidRPr="009A3DEC" w:rsidRDefault="001735FC" w:rsidP="001735FC">
      <w:r w:rsidRPr="009A3DEC">
        <w:t>There are several choices for hiring an instructional technology coach:</w:t>
      </w:r>
    </w:p>
    <w:p w:rsidR="001735FC" w:rsidRPr="009A3DEC" w:rsidRDefault="001735FC" w:rsidP="001735FC">
      <w:pPr>
        <w:numPr>
          <w:ilvl w:val="0"/>
          <w:numId w:val="7"/>
          <w:numberingChange w:id="20" w:author="Virginia Glatzer" w:date="2010-09-16T13:14:00Z" w:original="-"/>
        </w:numPr>
      </w:pPr>
      <w:r w:rsidRPr="009A3DEC">
        <w:t>Share a full time instructional technology coach with another district (part time).</w:t>
      </w:r>
    </w:p>
    <w:p w:rsidR="001735FC" w:rsidRPr="009A3DEC" w:rsidRDefault="001735FC" w:rsidP="001735FC">
      <w:pPr>
        <w:numPr>
          <w:ilvl w:val="0"/>
          <w:numId w:val="7"/>
          <w:numberingChange w:id="21" w:author="Virginia Glatzer" w:date="2010-09-16T13:14:00Z" w:original="-"/>
        </w:numPr>
      </w:pPr>
      <w:r w:rsidRPr="009A3DEC">
        <w:t>Hire a substitute to release a teacher to be a part time instructional technology coach.</w:t>
      </w:r>
    </w:p>
    <w:p w:rsidR="001735FC" w:rsidRPr="009A3DEC" w:rsidRDefault="001735FC" w:rsidP="001735FC">
      <w:pPr>
        <w:numPr>
          <w:ilvl w:val="0"/>
          <w:numId w:val="7"/>
          <w:numberingChange w:id="22" w:author="Virginia Glatzer" w:date="2010-09-16T13:14:00Z" w:original="-"/>
        </w:numPr>
      </w:pPr>
      <w:r w:rsidRPr="009A3DEC">
        <w:t>Pool your money and contract with your IU to provide a part-time instructional technology coach.</w:t>
      </w:r>
    </w:p>
    <w:p w:rsidR="001735FC" w:rsidRPr="009A3DEC" w:rsidRDefault="001735FC" w:rsidP="001735FC">
      <w:r w:rsidRPr="009A3DEC">
        <w:t>You may also augment the grant money with local funds to hire a full time substitute to release a teacher to be a full time instructional technology coach.</w:t>
      </w:r>
    </w:p>
    <w:p w:rsidR="001735FC" w:rsidRPr="009A3DEC" w:rsidRDefault="001735FC" w:rsidP="001735FC"/>
    <w:p w:rsidR="001735FC" w:rsidRPr="009A3DEC" w:rsidRDefault="001735FC" w:rsidP="001735FC">
      <w:r w:rsidRPr="009A3DEC">
        <w:t>Instructional technology Coaches will work under district agreements for 10 months and may be asked to attend some summer workshops.</w:t>
      </w:r>
    </w:p>
    <w:p w:rsidR="001735FC" w:rsidRPr="009A3DEC" w:rsidRDefault="001735FC" w:rsidP="001735FC">
      <w:pPr>
        <w:rPr>
          <w:sz w:val="22"/>
        </w:rPr>
      </w:pPr>
    </w:p>
    <w:p w:rsidR="001735FC" w:rsidRPr="00243027" w:rsidRDefault="001735FC">
      <w:pPr>
        <w:rPr>
          <w:b/>
        </w:rPr>
      </w:pPr>
      <w:bookmarkStart w:id="23" w:name="CoachesA"/>
      <w:bookmarkEnd w:id="23"/>
      <w:r w:rsidRPr="00243027">
        <w:rPr>
          <w:b/>
        </w:rPr>
        <w:t>Coach Applicants</w:t>
      </w:r>
    </w:p>
    <w:p w:rsidR="001735FC" w:rsidRPr="009A3DEC" w:rsidRDefault="001735FC" w:rsidP="001735FC">
      <w:pPr>
        <w:numPr>
          <w:ilvl w:val="0"/>
          <w:numId w:val="8"/>
          <w:numberingChange w:id="24" w:author="Virginia Glatzer" w:date="2010-09-16T13:14:00Z" w:original="o"/>
        </w:numPr>
      </w:pPr>
      <w:r w:rsidRPr="009A3DEC">
        <w:t xml:space="preserve">All instructional technology coach applicants’ cover letters and resumes must be submitted to PDE for approval – email to </w:t>
      </w:r>
      <w:hyperlink r:id="rId22" w:history="1">
        <w:r w:rsidRPr="009A3DEC">
          <w:rPr>
            <w:rStyle w:val="Hyperlink"/>
          </w:rPr>
          <w:t>ra-c4f@state.pa.us</w:t>
        </w:r>
      </w:hyperlink>
      <w:r w:rsidRPr="009A3DEC">
        <w:t>.</w:t>
      </w:r>
    </w:p>
    <w:p w:rsidR="001735FC" w:rsidRPr="009A3DEC" w:rsidRDefault="001735FC" w:rsidP="001735FC">
      <w:pPr>
        <w:numPr>
          <w:ilvl w:val="0"/>
          <w:numId w:val="8"/>
          <w:numberingChange w:id="25" w:author="Virginia Glatzer" w:date="2010-09-16T13:14:00Z" w:original="o"/>
        </w:numPr>
      </w:pPr>
      <w:r w:rsidRPr="009A3DEC">
        <w:t>Job descriptions and interview questions will be sent to your CFF contact person.</w:t>
      </w:r>
    </w:p>
    <w:p w:rsidR="001735FC" w:rsidRPr="009A3DEC" w:rsidRDefault="001735FC" w:rsidP="001735FC">
      <w:pPr>
        <w:numPr>
          <w:ilvl w:val="0"/>
          <w:numId w:val="8"/>
          <w:numberingChange w:id="26" w:author="Virginia Glatzer" w:date="2010-09-16T13:14:00Z" w:original="o"/>
        </w:numPr>
      </w:pPr>
      <w:r w:rsidRPr="009A3DEC">
        <w:t>Districts will conduct final interviews and hire the instructional technology coach.  We recommend that the instructional technology coach report to the high school principal.</w:t>
      </w:r>
      <w:bookmarkStart w:id="27" w:name="Certification"/>
      <w:bookmarkEnd w:id="27"/>
    </w:p>
    <w:p w:rsidR="001735FC" w:rsidRPr="009A3DEC" w:rsidRDefault="001735FC" w:rsidP="001735FC">
      <w:bookmarkStart w:id="28" w:name="RequiredCert"/>
      <w:bookmarkEnd w:id="28"/>
    </w:p>
    <w:p w:rsidR="001735FC" w:rsidRPr="00243027" w:rsidRDefault="001735FC" w:rsidP="001735FC">
      <w:pPr>
        <w:rPr>
          <w:b/>
        </w:rPr>
      </w:pPr>
      <w:bookmarkStart w:id="29" w:name="Required"/>
      <w:bookmarkEnd w:id="29"/>
      <w:r w:rsidRPr="00243027">
        <w:rPr>
          <w:b/>
        </w:rPr>
        <w:t xml:space="preserve">Required Certification </w:t>
      </w:r>
    </w:p>
    <w:p w:rsidR="001735FC" w:rsidRPr="009A3DEC" w:rsidRDefault="001735FC" w:rsidP="001735FC">
      <w:pPr>
        <w:rPr>
          <w:szCs w:val="22"/>
        </w:rPr>
      </w:pPr>
      <w:r w:rsidRPr="009A3DEC">
        <w:rPr>
          <w:szCs w:val="22"/>
        </w:rPr>
        <w:t xml:space="preserve">School districts will collaborate with the PA Department of Education to recruit, select and hire Classrooms for the Future </w:t>
      </w:r>
      <w:r w:rsidRPr="009A3DEC">
        <w:t xml:space="preserve">instructional technology </w:t>
      </w:r>
      <w:r w:rsidRPr="009A3DEC">
        <w:rPr>
          <w:szCs w:val="22"/>
        </w:rPr>
        <w:t xml:space="preserve">coaches, who currently hold an Instructional I or II certificate or an Instructional Technology Specialist certificate.  Classrooms for the Future </w:t>
      </w:r>
      <w:r w:rsidRPr="009A3DEC">
        <w:t xml:space="preserve">instructional technology </w:t>
      </w:r>
      <w:r w:rsidRPr="009A3DEC">
        <w:rPr>
          <w:szCs w:val="22"/>
        </w:rPr>
        <w:t>coaches will also complete a training program</w:t>
      </w:r>
      <w:r w:rsidR="00D7160D" w:rsidRPr="009A3DEC">
        <w:rPr>
          <w:szCs w:val="22"/>
        </w:rPr>
        <w:t>.</w:t>
      </w:r>
    </w:p>
    <w:p w:rsidR="00891FF1" w:rsidRDefault="00891FF1" w:rsidP="001735FC">
      <w:pPr>
        <w:rPr>
          <w:szCs w:val="22"/>
        </w:rPr>
      </w:pPr>
    </w:p>
    <w:p w:rsidR="001735FC" w:rsidRPr="009A3DEC" w:rsidRDefault="001735FC" w:rsidP="001735FC">
      <w:pPr>
        <w:rPr>
          <w:szCs w:val="22"/>
        </w:rPr>
      </w:pPr>
      <w:r w:rsidRPr="009A3DEC">
        <w:rPr>
          <w:szCs w:val="22"/>
        </w:rPr>
        <w:t>Inst</w:t>
      </w:r>
      <w:r w:rsidR="00D7160D" w:rsidRPr="009A3DEC">
        <w:rPr>
          <w:szCs w:val="22"/>
        </w:rPr>
        <w:t>itutions of Higher Education that</w:t>
      </w:r>
      <w:r w:rsidRPr="009A3DEC">
        <w:rPr>
          <w:szCs w:val="22"/>
        </w:rPr>
        <w:t xml:space="preserve"> offer the ITS certification are working with CFF</w:t>
      </w:r>
      <w:r w:rsidRPr="009A3DEC">
        <w:t xml:space="preserve"> instructional technology</w:t>
      </w:r>
      <w:r w:rsidRPr="009A3DEC">
        <w:rPr>
          <w:szCs w:val="22"/>
        </w:rPr>
        <w:t xml:space="preserve"> coaches to credit them with work performed as a CFF</w:t>
      </w:r>
      <w:r w:rsidRPr="009A3DEC">
        <w:t xml:space="preserve"> instructional technology</w:t>
      </w:r>
      <w:r w:rsidRPr="009A3DEC">
        <w:rPr>
          <w:szCs w:val="22"/>
        </w:rPr>
        <w:t xml:space="preserve"> coach towards completion of the ITS certification requirements.  Additional information is available at:  </w:t>
      </w:r>
      <w:hyperlink r:id="rId23" w:history="1">
        <w:r w:rsidR="00D7160D" w:rsidRPr="009A3DEC">
          <w:rPr>
            <w:rStyle w:val="Hyperlink"/>
            <w:szCs w:val="22"/>
          </w:rPr>
          <w:t>http://CFFITS.wikispaces.com</w:t>
        </w:r>
      </w:hyperlink>
    </w:p>
    <w:p w:rsidR="00D7160D" w:rsidRPr="009A3DEC" w:rsidRDefault="00D7160D" w:rsidP="001735FC">
      <w:pPr>
        <w:rPr>
          <w:szCs w:val="22"/>
        </w:rPr>
      </w:pPr>
    </w:p>
    <w:p w:rsidR="001735FC" w:rsidRPr="009A3DEC" w:rsidRDefault="001735FC" w:rsidP="001735FC">
      <w:pPr>
        <w:rPr>
          <w:szCs w:val="22"/>
        </w:rPr>
      </w:pPr>
    </w:p>
    <w:p w:rsidR="001735FC" w:rsidRPr="00243027" w:rsidRDefault="001735FC" w:rsidP="001735FC">
      <w:pPr>
        <w:rPr>
          <w:b/>
        </w:rPr>
      </w:pPr>
      <w:bookmarkStart w:id="30" w:name="CoachFundingUses"/>
      <w:bookmarkEnd w:id="30"/>
      <w:r w:rsidRPr="00243027">
        <w:rPr>
          <w:b/>
        </w:rPr>
        <w:t>Coach Funding Uses</w:t>
      </w:r>
    </w:p>
    <w:p w:rsidR="001735FC" w:rsidRPr="009A3DEC" w:rsidRDefault="001735FC" w:rsidP="001735FC">
      <w:r w:rsidRPr="009A3DEC">
        <w:t>Allowable Uses of the $25,000 for the CFF instructional technology Coach:</w:t>
      </w:r>
    </w:p>
    <w:p w:rsidR="001735FC" w:rsidRPr="009A3DEC" w:rsidRDefault="001735FC" w:rsidP="001735FC">
      <w:pPr>
        <w:numPr>
          <w:ilvl w:val="0"/>
          <w:numId w:val="9"/>
          <w:numberingChange w:id="31" w:author="Virginia Glatzer" w:date="2010-09-16T13:14:00Z" w:original="o"/>
        </w:numPr>
      </w:pPr>
      <w:r w:rsidRPr="009A3DEC">
        <w:t>Long term substitute salary and benefits</w:t>
      </w:r>
    </w:p>
    <w:p w:rsidR="001735FC" w:rsidRPr="009A3DEC" w:rsidRDefault="001735FC" w:rsidP="001735FC">
      <w:pPr>
        <w:numPr>
          <w:ilvl w:val="0"/>
          <w:numId w:val="9"/>
          <w:numberingChange w:id="32" w:author="Virginia Glatzer" w:date="2010-09-16T13:14:00Z" w:original="o"/>
        </w:numPr>
      </w:pPr>
      <w:r w:rsidRPr="009A3DEC">
        <w:t>Consultant salary</w:t>
      </w:r>
    </w:p>
    <w:p w:rsidR="001735FC" w:rsidRPr="009A3DEC" w:rsidRDefault="001735FC" w:rsidP="001735FC">
      <w:pPr>
        <w:numPr>
          <w:ilvl w:val="0"/>
          <w:numId w:val="9"/>
          <w:numberingChange w:id="33" w:author="Virginia Glatzer" w:date="2010-09-16T13:14:00Z" w:original="o"/>
        </w:numPr>
      </w:pPr>
      <w:r w:rsidRPr="009A3DEC">
        <w:t>Contract with IU</w:t>
      </w:r>
    </w:p>
    <w:p w:rsidR="001735FC" w:rsidRPr="009A3DEC" w:rsidRDefault="001735FC" w:rsidP="001735FC">
      <w:pPr>
        <w:numPr>
          <w:ilvl w:val="0"/>
          <w:numId w:val="9"/>
          <w:numberingChange w:id="34" w:author="Virginia Glatzer" w:date="2010-09-16T13:14:00Z" w:original="o"/>
        </w:numPr>
      </w:pPr>
      <w:r w:rsidRPr="009A3DEC">
        <w:t>Extra duties for the instructional technology coach, ie:  professional development activity beyond the regular school day</w:t>
      </w:r>
    </w:p>
    <w:p w:rsidR="001735FC" w:rsidRPr="009A3DEC" w:rsidRDefault="001735FC" w:rsidP="001735FC">
      <w:pPr>
        <w:numPr>
          <w:ilvl w:val="0"/>
          <w:numId w:val="9"/>
          <w:numberingChange w:id="35" w:author="Virginia Glatzer" w:date="2010-09-16T13:14:00Z" w:original="o"/>
        </w:numPr>
      </w:pPr>
      <w:r w:rsidRPr="009A3DEC">
        <w:t>Summer activities – professional development</w:t>
      </w:r>
    </w:p>
    <w:p w:rsidR="001735FC" w:rsidRPr="009A3DEC" w:rsidRDefault="001735FC" w:rsidP="001735FC">
      <w:pPr>
        <w:numPr>
          <w:ilvl w:val="0"/>
          <w:numId w:val="9"/>
          <w:numberingChange w:id="36" w:author="Virginia Glatzer" w:date="2010-09-16T13:14:00Z" w:original="o"/>
        </w:numPr>
      </w:pPr>
      <w:r w:rsidRPr="009A3DEC">
        <w:t>Summer activities – materials and lesson development</w:t>
      </w:r>
    </w:p>
    <w:p w:rsidR="001735FC" w:rsidRPr="009A3DEC" w:rsidRDefault="001735FC" w:rsidP="001735FC">
      <w:pPr>
        <w:numPr>
          <w:ilvl w:val="0"/>
          <w:numId w:val="9"/>
          <w:numberingChange w:id="37" w:author="Virginia Glatzer" w:date="2010-09-16T13:14:00Z" w:original="o"/>
        </w:numPr>
      </w:pPr>
      <w:r w:rsidRPr="009A3DEC">
        <w:t>Registration and travel for the instructional technology coach to attend state and national conferences</w:t>
      </w:r>
    </w:p>
    <w:p w:rsidR="001735FC" w:rsidRPr="009A3DEC" w:rsidRDefault="001735FC" w:rsidP="001735FC">
      <w:pPr>
        <w:numPr>
          <w:ilvl w:val="0"/>
          <w:numId w:val="9"/>
          <w:numberingChange w:id="38" w:author="Virginia Glatzer" w:date="2010-09-16T13:14:00Z" w:original="o"/>
        </w:numPr>
      </w:pPr>
      <w:r w:rsidRPr="009A3DEC">
        <w:t>Travel expenses for CFF activities</w:t>
      </w:r>
    </w:p>
    <w:p w:rsidR="001735FC" w:rsidRPr="009A3DEC" w:rsidRDefault="001735FC" w:rsidP="001735FC">
      <w:pPr>
        <w:numPr>
          <w:ilvl w:val="0"/>
          <w:numId w:val="9"/>
          <w:numberingChange w:id="39" w:author="Virginia Glatzer" w:date="2010-09-16T13:14:00Z" w:original="o"/>
        </w:numPr>
      </w:pPr>
      <w:r w:rsidRPr="009A3DEC">
        <w:t>Summer institute for other teachers</w:t>
      </w:r>
    </w:p>
    <w:p w:rsidR="001735FC" w:rsidRPr="009A3DEC" w:rsidRDefault="001735FC" w:rsidP="001735FC">
      <w:r w:rsidRPr="009A3DEC">
        <w:t>Not Allowable uses of the instructional technology Coach money:</w:t>
      </w:r>
    </w:p>
    <w:p w:rsidR="001735FC" w:rsidRPr="009A3DEC" w:rsidRDefault="001735FC" w:rsidP="001735FC">
      <w:pPr>
        <w:numPr>
          <w:ilvl w:val="0"/>
          <w:numId w:val="10"/>
          <w:numberingChange w:id="40" w:author="Virginia Glatzer" w:date="2010-09-16T13:14:00Z" w:original="o"/>
        </w:numPr>
      </w:pPr>
      <w:r w:rsidRPr="009A3DEC">
        <w:t>Furniture</w:t>
      </w:r>
    </w:p>
    <w:p w:rsidR="001735FC" w:rsidRPr="009A3DEC" w:rsidRDefault="001735FC" w:rsidP="001735FC">
      <w:pPr>
        <w:numPr>
          <w:ilvl w:val="0"/>
          <w:numId w:val="10"/>
          <w:numberingChange w:id="41" w:author="Virginia Glatzer" w:date="2010-09-16T13:14:00Z" w:original="o"/>
        </w:numPr>
      </w:pPr>
      <w:r w:rsidRPr="009A3DEC">
        <w:t>Equipment and supplies</w:t>
      </w:r>
    </w:p>
    <w:p w:rsidR="001735FC" w:rsidRPr="009A3DEC" w:rsidRDefault="001735FC" w:rsidP="001735FC">
      <w:pPr>
        <w:numPr>
          <w:ilvl w:val="0"/>
          <w:numId w:val="10"/>
          <w:numberingChange w:id="42" w:author="Virginia Glatzer" w:date="2010-09-16T13:14:00Z" w:original="o"/>
        </w:numPr>
      </w:pPr>
      <w:r w:rsidRPr="009A3DEC">
        <w:t>For other Teachers, expenses, substituting expenses</w:t>
      </w:r>
    </w:p>
    <w:p w:rsidR="001735FC" w:rsidRPr="009A3DEC" w:rsidRDefault="001735FC" w:rsidP="001735FC"/>
    <w:p w:rsidR="001735FC" w:rsidRPr="00243027" w:rsidRDefault="001735FC" w:rsidP="001735FC">
      <w:pPr>
        <w:rPr>
          <w:b/>
        </w:rPr>
      </w:pPr>
      <w:bookmarkStart w:id="43" w:name="FinancialRecon"/>
      <w:bookmarkEnd w:id="43"/>
      <w:r w:rsidRPr="00243027">
        <w:rPr>
          <w:b/>
        </w:rPr>
        <w:t xml:space="preserve">Financial Reconciliation (Final Expenditures) </w:t>
      </w:r>
    </w:p>
    <w:p w:rsidR="001735FC" w:rsidRPr="009A3DEC" w:rsidRDefault="001735FC" w:rsidP="001735FC">
      <w:pPr>
        <w:rPr>
          <w:szCs w:val="22"/>
        </w:rPr>
      </w:pPr>
      <w:r w:rsidRPr="009A3DEC">
        <w:t>An end of year report must</w:t>
      </w:r>
      <w:r w:rsidR="00D7160D" w:rsidRPr="009A3DEC">
        <w:t xml:space="preserve"> be submitted by August 31, 2011</w:t>
      </w:r>
      <w:r w:rsidRPr="009A3DEC">
        <w:t xml:space="preserve">. You will receive a link for entering your budget and actual expenditures regarding the coach position.  </w:t>
      </w:r>
    </w:p>
    <w:p w:rsidR="002E212B" w:rsidRPr="009A3DEC" w:rsidRDefault="002E212B"/>
    <w:p w:rsidR="001735FC" w:rsidRPr="00243027" w:rsidRDefault="001735FC">
      <w:pPr>
        <w:rPr>
          <w:b/>
        </w:rPr>
      </w:pPr>
      <w:bookmarkStart w:id="44" w:name="FundingCAIU"/>
      <w:bookmarkStart w:id="45" w:name="CoachFunding"/>
      <w:bookmarkEnd w:id="44"/>
      <w:bookmarkEnd w:id="45"/>
      <w:r w:rsidRPr="00243027">
        <w:rPr>
          <w:b/>
        </w:rPr>
        <w:t>Coach Funding through CAIU</w:t>
      </w:r>
    </w:p>
    <w:p w:rsidR="001735FC" w:rsidRPr="009A3DEC" w:rsidRDefault="001735FC" w:rsidP="001735FC">
      <w:pPr>
        <w:autoSpaceDE w:val="0"/>
        <w:autoSpaceDN w:val="0"/>
        <w:adjustRightInd w:val="0"/>
        <w:rPr>
          <w:szCs w:val="20"/>
        </w:rPr>
      </w:pPr>
      <w:bookmarkStart w:id="46" w:name="Coachfundingcaiu"/>
      <w:bookmarkStart w:id="47" w:name="OLE_LINK2"/>
      <w:bookmarkEnd w:id="46"/>
      <w:r w:rsidRPr="009A3DEC">
        <w:rPr>
          <w:szCs w:val="20"/>
        </w:rPr>
        <w:t xml:space="preserve">Funding for </w:t>
      </w:r>
      <w:r w:rsidR="002E212B" w:rsidRPr="009A3DEC">
        <w:rPr>
          <w:szCs w:val="20"/>
        </w:rPr>
        <w:t xml:space="preserve">Cohort 3 </w:t>
      </w:r>
      <w:r w:rsidRPr="009A3DEC">
        <w:t xml:space="preserve">instructional technology </w:t>
      </w:r>
      <w:r w:rsidRPr="009A3DEC">
        <w:rPr>
          <w:szCs w:val="20"/>
        </w:rPr>
        <w:t>coaches will be available through the CAIU for the amount of $25,000.</w:t>
      </w:r>
    </w:p>
    <w:p w:rsidR="005B5737" w:rsidRDefault="005B5737" w:rsidP="001735FC">
      <w:pPr>
        <w:autoSpaceDE w:val="0"/>
        <w:autoSpaceDN w:val="0"/>
        <w:adjustRightInd w:val="0"/>
        <w:rPr>
          <w:szCs w:val="20"/>
        </w:rPr>
      </w:pPr>
    </w:p>
    <w:p w:rsidR="002E212B" w:rsidRPr="009A3DEC" w:rsidRDefault="002E212B" w:rsidP="001735FC">
      <w:pPr>
        <w:autoSpaceDE w:val="0"/>
        <w:autoSpaceDN w:val="0"/>
        <w:adjustRightInd w:val="0"/>
        <w:rPr>
          <w:szCs w:val="20"/>
        </w:rPr>
      </w:pPr>
      <w:r w:rsidRPr="009A3DEC">
        <w:rPr>
          <w:szCs w:val="20"/>
        </w:rPr>
        <w:t>Please send two</w:t>
      </w:r>
      <w:r w:rsidR="001735FC" w:rsidRPr="009A3DEC">
        <w:rPr>
          <w:szCs w:val="20"/>
        </w:rPr>
        <w:t xml:space="preserve"> invoice</w:t>
      </w:r>
      <w:r w:rsidRPr="009A3DEC">
        <w:rPr>
          <w:szCs w:val="20"/>
        </w:rPr>
        <w:t>s for $12,500 each.</w:t>
      </w:r>
    </w:p>
    <w:p w:rsidR="002E212B" w:rsidRPr="009A3DEC" w:rsidRDefault="002E212B" w:rsidP="002E212B">
      <w:pPr>
        <w:autoSpaceDE w:val="0"/>
        <w:autoSpaceDN w:val="0"/>
        <w:adjustRightInd w:val="0"/>
        <w:rPr>
          <w:szCs w:val="20"/>
        </w:rPr>
      </w:pPr>
      <w:r w:rsidRPr="009A3DEC">
        <w:rPr>
          <w:szCs w:val="20"/>
        </w:rPr>
        <w:t>- The</w:t>
      </w:r>
      <w:r w:rsidR="00F26147" w:rsidRPr="009A3DEC">
        <w:rPr>
          <w:szCs w:val="20"/>
        </w:rPr>
        <w:t xml:space="preserve"> first invoice should be sent after</w:t>
      </w:r>
      <w:r w:rsidRPr="009A3DEC">
        <w:rPr>
          <w:szCs w:val="20"/>
        </w:rPr>
        <w:t xml:space="preserve"> N</w:t>
      </w:r>
      <w:r w:rsidR="00F26147" w:rsidRPr="009A3DEC">
        <w:rPr>
          <w:szCs w:val="20"/>
        </w:rPr>
        <w:t>ovember 1, 2010 and</w:t>
      </w:r>
      <w:r w:rsidRPr="009A3DEC">
        <w:rPr>
          <w:szCs w:val="20"/>
        </w:rPr>
        <w:t xml:space="preserve"> </w:t>
      </w:r>
      <w:r w:rsidR="00F26147" w:rsidRPr="009A3DEC">
        <w:rPr>
          <w:szCs w:val="20"/>
        </w:rPr>
        <w:t>before</w:t>
      </w:r>
      <w:r w:rsidRPr="009A3DEC">
        <w:rPr>
          <w:szCs w:val="20"/>
        </w:rPr>
        <w:t xml:space="preserve"> December 31, 2010</w:t>
      </w:r>
    </w:p>
    <w:p w:rsidR="001735FC" w:rsidRPr="009A3DEC" w:rsidRDefault="002E212B" w:rsidP="002E212B">
      <w:pPr>
        <w:autoSpaceDE w:val="0"/>
        <w:autoSpaceDN w:val="0"/>
        <w:adjustRightInd w:val="0"/>
        <w:rPr>
          <w:szCs w:val="20"/>
        </w:rPr>
      </w:pPr>
      <w:r w:rsidRPr="009A3DEC">
        <w:rPr>
          <w:szCs w:val="20"/>
        </w:rPr>
        <w:t xml:space="preserve">- The second invoice should be sent </w:t>
      </w:r>
      <w:r w:rsidR="00F26147" w:rsidRPr="009A3DEC">
        <w:rPr>
          <w:szCs w:val="20"/>
        </w:rPr>
        <w:t>after March 1, 2011 and before June 30, 2011</w:t>
      </w:r>
      <w:r w:rsidR="001735FC" w:rsidRPr="009A3DEC">
        <w:rPr>
          <w:szCs w:val="20"/>
        </w:rPr>
        <w:t xml:space="preserve">  </w:t>
      </w:r>
    </w:p>
    <w:p w:rsidR="001735FC" w:rsidRPr="009A3DEC" w:rsidRDefault="001735FC" w:rsidP="001735FC">
      <w:pPr>
        <w:autoSpaceDE w:val="0"/>
        <w:autoSpaceDN w:val="0"/>
        <w:adjustRightInd w:val="0"/>
        <w:rPr>
          <w:szCs w:val="20"/>
        </w:rPr>
      </w:pPr>
      <w:r w:rsidRPr="009A3DEC">
        <w:rPr>
          <w:szCs w:val="20"/>
        </w:rPr>
        <w:t xml:space="preserve"> - District invoices to read: "CFF/21st Century Teaching and Learnin</w:t>
      </w:r>
      <w:r w:rsidR="00F26147" w:rsidRPr="009A3DEC">
        <w:rPr>
          <w:szCs w:val="20"/>
        </w:rPr>
        <w:t>g with Technology Coach - Partial funding of $12,5</w:t>
      </w:r>
      <w:r w:rsidRPr="009A3DEC">
        <w:rPr>
          <w:szCs w:val="20"/>
        </w:rPr>
        <w:t>00 per building".</w:t>
      </w:r>
    </w:p>
    <w:p w:rsidR="001735FC" w:rsidRPr="009A3DEC" w:rsidRDefault="001735FC" w:rsidP="001735FC">
      <w:pPr>
        <w:autoSpaceDE w:val="0"/>
        <w:autoSpaceDN w:val="0"/>
        <w:adjustRightInd w:val="0"/>
        <w:rPr>
          <w:szCs w:val="20"/>
        </w:rPr>
      </w:pPr>
      <w:r w:rsidRPr="009A3DEC">
        <w:rPr>
          <w:szCs w:val="20"/>
        </w:rPr>
        <w:t xml:space="preserve"> - Districts should send the invoices to:</w:t>
      </w:r>
    </w:p>
    <w:p w:rsidR="001735FC" w:rsidRPr="009A3DEC" w:rsidRDefault="001735FC" w:rsidP="001735FC">
      <w:pPr>
        <w:autoSpaceDE w:val="0"/>
        <w:autoSpaceDN w:val="0"/>
        <w:adjustRightInd w:val="0"/>
        <w:rPr>
          <w:szCs w:val="20"/>
        </w:rPr>
      </w:pPr>
      <w:r w:rsidRPr="009A3DEC">
        <w:rPr>
          <w:szCs w:val="20"/>
        </w:rPr>
        <w:tab/>
        <w:t>Capital Area Intermediate Unit</w:t>
      </w:r>
    </w:p>
    <w:p w:rsidR="001735FC" w:rsidRPr="009A3DEC" w:rsidRDefault="001735FC" w:rsidP="001735FC">
      <w:pPr>
        <w:autoSpaceDE w:val="0"/>
        <w:autoSpaceDN w:val="0"/>
        <w:adjustRightInd w:val="0"/>
        <w:rPr>
          <w:szCs w:val="20"/>
        </w:rPr>
      </w:pPr>
      <w:r w:rsidRPr="009A3DEC">
        <w:rPr>
          <w:szCs w:val="20"/>
        </w:rPr>
        <w:tab/>
        <w:t>Attn: Tracy Sheaffer</w:t>
      </w:r>
    </w:p>
    <w:p w:rsidR="001735FC" w:rsidRPr="009A3DEC" w:rsidRDefault="001735FC" w:rsidP="001735FC">
      <w:pPr>
        <w:autoSpaceDE w:val="0"/>
        <w:autoSpaceDN w:val="0"/>
        <w:adjustRightInd w:val="0"/>
        <w:rPr>
          <w:szCs w:val="20"/>
        </w:rPr>
      </w:pPr>
      <w:r w:rsidRPr="009A3DEC">
        <w:rPr>
          <w:szCs w:val="20"/>
        </w:rPr>
        <w:tab/>
        <w:t>55 Miller St.</w:t>
      </w:r>
    </w:p>
    <w:p w:rsidR="001735FC" w:rsidRPr="009A3DEC" w:rsidRDefault="001735FC" w:rsidP="001735FC">
      <w:r w:rsidRPr="009A3DEC">
        <w:rPr>
          <w:szCs w:val="20"/>
        </w:rPr>
        <w:tab/>
        <w:t>Enola, PA 17025-1640</w:t>
      </w:r>
      <w:bookmarkEnd w:id="47"/>
    </w:p>
    <w:p w:rsidR="001735FC" w:rsidRPr="009A3DEC" w:rsidRDefault="001735FC" w:rsidP="001735FC">
      <w:r w:rsidRPr="009A3DEC">
        <w:rPr>
          <w:szCs w:val="14"/>
        </w:rPr>
        <w:t xml:space="preserve">   - </w:t>
      </w:r>
      <w:r w:rsidRPr="009A3DEC">
        <w:t>Funds will be sent as part of their regular check runs.</w:t>
      </w:r>
    </w:p>
    <w:p w:rsidR="001735FC" w:rsidRPr="009A3DEC" w:rsidRDefault="001735FC" w:rsidP="001735FC">
      <w:r w:rsidRPr="009A3DEC">
        <w:t xml:space="preserve"> </w:t>
      </w:r>
      <w:bookmarkStart w:id="48" w:name="FundingEETT"/>
      <w:bookmarkStart w:id="49" w:name="CoachfundingEETT"/>
      <w:bookmarkEnd w:id="48"/>
      <w:bookmarkEnd w:id="49"/>
    </w:p>
    <w:p w:rsidR="001735FC" w:rsidRPr="00243027" w:rsidRDefault="001735FC" w:rsidP="001735FC">
      <w:pPr>
        <w:ind w:left="-180"/>
        <w:rPr>
          <w:b/>
        </w:rPr>
      </w:pPr>
      <w:bookmarkStart w:id="50" w:name="NonPublicEquitable"/>
      <w:bookmarkStart w:id="51" w:name="FundingEquip"/>
      <w:bookmarkStart w:id="52" w:name="CoadhesEquip"/>
      <w:bookmarkEnd w:id="50"/>
      <w:bookmarkEnd w:id="51"/>
      <w:bookmarkEnd w:id="52"/>
      <w:r w:rsidRPr="00243027">
        <w:rPr>
          <w:b/>
        </w:rPr>
        <w:t>Coaches’ Equipment</w:t>
      </w:r>
    </w:p>
    <w:p w:rsidR="001735FC" w:rsidRPr="009A3DEC" w:rsidRDefault="001735FC" w:rsidP="001735FC">
      <w:pPr>
        <w:ind w:left="-180"/>
      </w:pPr>
      <w:r w:rsidRPr="009A3DEC">
        <w:t>Districts will be responsible for providing a Classrooms for the Future teacher laptop computer to coaches. (It must have the software that students and teachers will be using in the program.)</w:t>
      </w:r>
    </w:p>
    <w:p w:rsidR="005B5737" w:rsidRDefault="001735FC" w:rsidP="001735FC">
      <w:pPr>
        <w:ind w:left="-180"/>
      </w:pPr>
      <w:r w:rsidRPr="009A3DEC">
        <w:cr/>
      </w:r>
      <w:bookmarkStart w:id="53" w:name="CoachesBoot"/>
      <w:bookmarkEnd w:id="53"/>
    </w:p>
    <w:p w:rsidR="00A33953" w:rsidRDefault="00A33953" w:rsidP="001735FC">
      <w:pPr>
        <w:ind w:left="-180"/>
      </w:pPr>
    </w:p>
    <w:p w:rsidR="005B5737" w:rsidRDefault="005B5737" w:rsidP="001735FC">
      <w:pPr>
        <w:ind w:left="-180"/>
      </w:pPr>
    </w:p>
    <w:p w:rsidR="001735FC" w:rsidRPr="009A3DEC" w:rsidRDefault="001735FC" w:rsidP="001735FC">
      <w:pPr>
        <w:ind w:left="-180"/>
      </w:pPr>
      <w:r w:rsidRPr="00422FA2">
        <w:rPr>
          <w:b/>
        </w:rPr>
        <w:t xml:space="preserve">Coaches’ </w:t>
      </w:r>
      <w:r w:rsidR="00D7160D" w:rsidRPr="00422FA2">
        <w:rPr>
          <w:b/>
        </w:rPr>
        <w:t>Boot Camp</w:t>
      </w:r>
      <w:r w:rsidRPr="009A3DEC">
        <w:t xml:space="preserve"> – </w:t>
      </w:r>
      <w:r w:rsidR="00861733" w:rsidRPr="00861733">
        <w:rPr>
          <w:b/>
        </w:rPr>
        <w:t>ALL COHORTS</w:t>
      </w:r>
      <w:r w:rsidRPr="009A3DEC">
        <w:t xml:space="preserve"> </w:t>
      </w:r>
      <w:r w:rsidR="00D31E6D">
        <w:t xml:space="preserve">and EETT </w:t>
      </w:r>
      <w:r w:rsidRPr="009A3DEC">
        <w:t xml:space="preserve">INSTRUCTIONAL TECHNOLOGY COACHES </w:t>
      </w:r>
    </w:p>
    <w:p w:rsidR="005B5737" w:rsidRDefault="005B5737" w:rsidP="00D7160D">
      <w:pPr>
        <w:ind w:left="-180"/>
      </w:pPr>
    </w:p>
    <w:p w:rsidR="00D7160D" w:rsidRDefault="001735FC" w:rsidP="00D7160D">
      <w:pPr>
        <w:ind w:left="-180"/>
      </w:pPr>
      <w:r w:rsidRPr="009A3DEC">
        <w:t xml:space="preserve">There will be </w:t>
      </w:r>
      <w:r w:rsidR="00D7160D" w:rsidRPr="009A3DEC">
        <w:t>a three</w:t>
      </w:r>
      <w:r w:rsidR="005B5737">
        <w:t>-</w:t>
      </w:r>
      <w:r w:rsidR="00D7160D" w:rsidRPr="009A3DEC">
        <w:t>day</w:t>
      </w:r>
      <w:r w:rsidRPr="009A3DEC">
        <w:t xml:space="preserve"> coach </w:t>
      </w:r>
      <w:r w:rsidR="00D7160D" w:rsidRPr="009A3DEC">
        <w:t>boot camp session for all s</w:t>
      </w:r>
      <w:r w:rsidRPr="009A3DEC">
        <w:t xml:space="preserve">chools </w:t>
      </w:r>
      <w:r w:rsidR="00D7160D" w:rsidRPr="009A3DEC">
        <w:t>that have participated in the Classrooms for the Future/21</w:t>
      </w:r>
      <w:r w:rsidR="00D7160D" w:rsidRPr="009A3DEC">
        <w:rPr>
          <w:vertAlign w:val="superscript"/>
        </w:rPr>
        <w:t>st</w:t>
      </w:r>
      <w:r w:rsidR="00D7160D" w:rsidRPr="009A3DEC">
        <w:t xml:space="preserve"> Century Teaching and Learning or EETT programs from 2006-10</w:t>
      </w:r>
      <w:r w:rsidR="00CD5321">
        <w:t>.</w:t>
      </w:r>
      <w:r w:rsidR="00D7160D" w:rsidRPr="009A3DEC">
        <w:t xml:space="preserve"> </w:t>
      </w:r>
    </w:p>
    <w:p w:rsidR="00CD5321" w:rsidRDefault="00CD5321" w:rsidP="00D7160D">
      <w:pPr>
        <w:ind w:left="-180"/>
      </w:pPr>
    </w:p>
    <w:p w:rsidR="00891FF1" w:rsidRPr="00243027" w:rsidRDefault="00891FF1" w:rsidP="00D7160D">
      <w:pPr>
        <w:ind w:left="-180"/>
        <w:rPr>
          <w:b/>
        </w:rPr>
      </w:pPr>
      <w:r w:rsidRPr="00243027">
        <w:rPr>
          <w:b/>
        </w:rPr>
        <w:t>This B</w:t>
      </w:r>
      <w:r w:rsidR="00D31E6D" w:rsidRPr="00243027">
        <w:rPr>
          <w:b/>
        </w:rPr>
        <w:t xml:space="preserve">oot Camp is required for CFF </w:t>
      </w:r>
      <w:r w:rsidRPr="00243027">
        <w:rPr>
          <w:b/>
        </w:rPr>
        <w:t>Cohort 3 and EETT Instructional Technology Coaches.</w:t>
      </w:r>
    </w:p>
    <w:p w:rsidR="00891FF1" w:rsidRPr="00243027" w:rsidRDefault="00891FF1" w:rsidP="00D7160D">
      <w:pPr>
        <w:ind w:left="-180"/>
        <w:rPr>
          <w:b/>
        </w:rPr>
      </w:pPr>
    </w:p>
    <w:p w:rsidR="00D7160D" w:rsidRPr="009A3DEC" w:rsidRDefault="002E212B" w:rsidP="00D7160D">
      <w:pPr>
        <w:ind w:left="-180"/>
      </w:pPr>
      <w:r w:rsidRPr="009A3DEC">
        <w:t>The session will be held November 9-11, 2010 at the Hershey Lodge</w:t>
      </w:r>
    </w:p>
    <w:p w:rsidR="002E212B" w:rsidRPr="009A3DEC" w:rsidRDefault="00D7160D" w:rsidP="002E212B">
      <w:pPr>
        <w:ind w:left="-180"/>
      </w:pPr>
      <w:r w:rsidRPr="009A3DEC">
        <w:t xml:space="preserve">Registration information is available at: </w:t>
      </w:r>
      <w:hyperlink r:id="rId24" w:tgtFrame="_blank" w:history="1">
        <w:r w:rsidR="002E212B" w:rsidRPr="009A3DEC">
          <w:rPr>
            <w:rStyle w:val="Hyperlink"/>
          </w:rPr>
          <w:t>http://www.solutionwhere.com/pattan/cw/showcourse.asp?1515</w:t>
        </w:r>
      </w:hyperlink>
    </w:p>
    <w:p w:rsidR="002E212B" w:rsidRPr="009A3DEC" w:rsidRDefault="002E212B" w:rsidP="002E212B">
      <w:pPr>
        <w:ind w:left="-180"/>
      </w:pPr>
      <w:r w:rsidRPr="009A3DEC">
        <w:t xml:space="preserve">Deadline for registration is October </w:t>
      </w:r>
      <w:r w:rsidR="00891FF1">
        <w:t>8</w:t>
      </w:r>
      <w:r w:rsidRPr="009A3DEC">
        <w:t>, 2010</w:t>
      </w:r>
    </w:p>
    <w:p w:rsidR="002E212B" w:rsidRPr="009A3DEC" w:rsidRDefault="002E212B" w:rsidP="002E212B">
      <w:pPr>
        <w:ind w:left="-180"/>
      </w:pPr>
    </w:p>
    <w:p w:rsidR="002E212B" w:rsidRPr="009A3DEC" w:rsidRDefault="002E212B" w:rsidP="002E212B">
      <w:pPr>
        <w:pStyle w:val="PlainText"/>
        <w:ind w:left="-180"/>
        <w:rPr>
          <w:rFonts w:ascii="Times New Roman" w:hAnsi="Times New Roman" w:cs="Times New Roman"/>
          <w:sz w:val="24"/>
          <w:szCs w:val="24"/>
        </w:rPr>
      </w:pPr>
      <w:r w:rsidRPr="009A3DEC">
        <w:rPr>
          <w:rFonts w:ascii="Times New Roman" w:hAnsi="Times New Roman" w:cs="Times New Roman"/>
          <w:sz w:val="24"/>
          <w:szCs w:val="24"/>
        </w:rPr>
        <w:t xml:space="preserve">PDE will not be submitting a rooming list to the Lodge for your overnights.  All coaches will be required to make their overnight reservation at the Lodge.  A room block has been set aside for our group, and overnights will be billed to the master account. To make your reservation, please call (717) 533-3311 or 800-533-3131 prior to October 8, 2010.  Please identify yourself as part of the 21st Century Teaching and Learning Boot Camp room block.  You will be required to give the hotel credit card information to hold your room, but your credit card will not be charged for your overnights. Your credit card will only be charged for any incidentals you wish to purchase.  Accommodations are available after 4:00pm on arrival day and reserved until 11:00am on departure day. </w:t>
      </w:r>
    </w:p>
    <w:p w:rsidR="001735FC" w:rsidRPr="009A3DEC" w:rsidRDefault="001735FC" w:rsidP="001735FC">
      <w:pPr>
        <w:ind w:left="-180"/>
      </w:pPr>
    </w:p>
    <w:p w:rsidR="001735FC" w:rsidRPr="009A3DEC" w:rsidRDefault="004F7195" w:rsidP="001735FC">
      <w:pPr>
        <w:ind w:left="-180"/>
      </w:pPr>
      <w:r w:rsidRPr="009A3DEC">
        <w:t>We look forward to working with</w:t>
      </w:r>
      <w:r w:rsidR="001735FC" w:rsidRPr="009A3DEC">
        <w:t xml:space="preserve"> the instructional technology coaches and to helping them support your teachers as they transform their classrooms.  They will be learning about effective coaching techniques</w:t>
      </w:r>
      <w:ins w:id="54" w:author="Virginia Glatzer" w:date="2010-09-22T09:39:00Z">
        <w:r w:rsidR="003956AB">
          <w:t>,</w:t>
        </w:r>
      </w:ins>
      <w:r w:rsidR="001735FC" w:rsidRPr="009A3DEC">
        <w:t xml:space="preserve"> specific technology skills</w:t>
      </w:r>
      <w:ins w:id="55" w:author="Virginia Glatzer" w:date="2010-09-22T09:39:00Z">
        <w:r w:rsidR="003956AB">
          <w:t>,</w:t>
        </w:r>
      </w:ins>
      <w:r w:rsidR="001735FC" w:rsidRPr="009A3DEC">
        <w:t xml:space="preserve"> and collaborating with other instructional technology coaches to locate resources for teachers.  Act 48 hours will be provided.</w:t>
      </w:r>
    </w:p>
    <w:p w:rsidR="001735FC" w:rsidRPr="009A3DEC" w:rsidRDefault="001735FC" w:rsidP="001735FC">
      <w:pPr>
        <w:ind w:left="-180"/>
      </w:pPr>
    </w:p>
    <w:p w:rsidR="001735FC" w:rsidRPr="009A3DEC" w:rsidRDefault="001735FC" w:rsidP="001735FC">
      <w:pPr>
        <w:ind w:left="-180"/>
      </w:pPr>
      <w:r w:rsidRPr="009A3DEC">
        <w:t>Instructional technology Coaches are required to bring a wireless laptop computer and a headset to the training.</w:t>
      </w:r>
    </w:p>
    <w:p w:rsidR="002E212B" w:rsidRPr="009A3DEC" w:rsidRDefault="002E212B" w:rsidP="00243027">
      <w:bookmarkStart w:id="56" w:name="CoachesBootReg"/>
      <w:bookmarkEnd w:id="56"/>
    </w:p>
    <w:p w:rsidR="001735FC" w:rsidRPr="00243027" w:rsidRDefault="001735FC" w:rsidP="001735FC">
      <w:pPr>
        <w:ind w:left="-180"/>
        <w:rPr>
          <w:b/>
        </w:rPr>
      </w:pPr>
      <w:r w:rsidRPr="00243027">
        <w:rPr>
          <w:b/>
        </w:rPr>
        <w:t>Coach Logs</w:t>
      </w:r>
    </w:p>
    <w:p w:rsidR="001735FC" w:rsidRPr="009A3DEC" w:rsidRDefault="001735FC" w:rsidP="001735FC">
      <w:pPr>
        <w:ind w:left="-180"/>
      </w:pPr>
      <w:r w:rsidRPr="009A3DEC">
        <w:t>Instructional technology coaches</w:t>
      </w:r>
      <w:r w:rsidR="002E212B" w:rsidRPr="009A3DEC">
        <w:t xml:space="preserve"> in cohort 3 and EETT</w:t>
      </w:r>
      <w:r w:rsidRPr="009A3DEC">
        <w:t xml:space="preserve"> are required to keep a log of their activities during the year.  </w:t>
      </w:r>
      <w:r w:rsidR="002E212B" w:rsidRPr="009A3DEC">
        <w:t xml:space="preserve">All coaches are strongly encouraged to utilize the coach log to document </w:t>
      </w:r>
      <w:r w:rsidR="00891FF1">
        <w:t xml:space="preserve">and reflect upon </w:t>
      </w:r>
      <w:r w:rsidR="002E212B" w:rsidRPr="009A3DEC">
        <w:t xml:space="preserve">their coaching activities.  </w:t>
      </w:r>
      <w:r w:rsidRPr="009A3DEC">
        <w:t>Specific instructions will be made available to coaches serving in CFF</w:t>
      </w:r>
      <w:r w:rsidR="004F7195" w:rsidRPr="009A3DEC">
        <w:t>/21</w:t>
      </w:r>
      <w:r w:rsidR="004F7195" w:rsidRPr="009A3DEC">
        <w:rPr>
          <w:vertAlign w:val="superscript"/>
        </w:rPr>
        <w:t>st</w:t>
      </w:r>
      <w:r w:rsidR="004F7195" w:rsidRPr="009A3DEC">
        <w:t xml:space="preserve"> CT&amp;L</w:t>
      </w:r>
      <w:r w:rsidR="00891FF1">
        <w:t>/EETT</w:t>
      </w:r>
      <w:r w:rsidRPr="009A3DEC">
        <w:t xml:space="preserve"> programs.</w:t>
      </w:r>
    </w:p>
    <w:p w:rsidR="001735FC" w:rsidRPr="009A3DEC" w:rsidRDefault="001735FC" w:rsidP="001735FC">
      <w:pPr>
        <w:ind w:left="-180"/>
      </w:pPr>
      <w:bookmarkStart w:id="57" w:name="IUTIMPDE"/>
      <w:bookmarkEnd w:id="57"/>
    </w:p>
    <w:p w:rsidR="001735FC" w:rsidRPr="00243027" w:rsidRDefault="001735FC" w:rsidP="001735FC">
      <w:pPr>
        <w:ind w:left="-180"/>
        <w:rPr>
          <w:b/>
        </w:rPr>
      </w:pPr>
      <w:r w:rsidRPr="00243027">
        <w:rPr>
          <w:b/>
        </w:rPr>
        <w:t xml:space="preserve">IU TIMs </w:t>
      </w:r>
    </w:p>
    <w:p w:rsidR="001735FC" w:rsidRPr="009A3DEC" w:rsidRDefault="001735FC" w:rsidP="001735FC">
      <w:pPr>
        <w:ind w:left="-180"/>
      </w:pPr>
      <w:r w:rsidRPr="009A3DEC">
        <w:t>Support for CFF</w:t>
      </w:r>
      <w:r w:rsidR="00243027">
        <w:t>/21</w:t>
      </w:r>
      <w:r w:rsidR="00243027" w:rsidRPr="00243027">
        <w:rPr>
          <w:vertAlign w:val="superscript"/>
        </w:rPr>
        <w:t>st</w:t>
      </w:r>
      <w:r w:rsidR="00243027">
        <w:t xml:space="preserve"> CT&amp;L/EETT</w:t>
      </w:r>
      <w:r w:rsidRPr="009A3DEC">
        <w:t xml:space="preserve"> instructional technology coaches is provided through regional Intermediate Unit Technology Integration Mentor (IU TIM).  An IU TIM acts as a support and resource for the </w:t>
      </w:r>
      <w:r w:rsidRPr="009A3DEC">
        <w:rPr>
          <w:i/>
        </w:rPr>
        <w:t>Classrooms for the Future</w:t>
      </w:r>
      <w:r w:rsidRPr="009A3DEC">
        <w:t xml:space="preserve"> (CFF) </w:t>
      </w:r>
      <w:r w:rsidR="00891FF1">
        <w:t xml:space="preserve">and EETT </w:t>
      </w:r>
      <w:r w:rsidRPr="009A3DEC">
        <w:t>coach</w:t>
      </w:r>
      <w:r w:rsidR="00891FF1">
        <w:t>es</w:t>
      </w:r>
      <w:r w:rsidRPr="009A3DEC">
        <w:t xml:space="preserve"> and provides sustainable support for Governor Rendell’s landmark high school reform project.</w:t>
      </w:r>
    </w:p>
    <w:p w:rsidR="001735FC" w:rsidRPr="009A3DEC" w:rsidRDefault="001735FC" w:rsidP="001735FC">
      <w:pPr>
        <w:ind w:left="-180"/>
      </w:pPr>
    </w:p>
    <w:p w:rsidR="001735FC" w:rsidRPr="009A3DEC" w:rsidRDefault="001735FC" w:rsidP="001735FC">
      <w:pPr>
        <w:ind w:left="-180"/>
      </w:pPr>
      <w:r w:rsidRPr="009A3DEC">
        <w:t>The IU TIM develops a professional learning community for all CFF</w:t>
      </w:r>
      <w:r w:rsidR="004F7195" w:rsidRPr="009A3DEC">
        <w:t>/21</w:t>
      </w:r>
      <w:r w:rsidR="004F7195" w:rsidRPr="009A3DEC">
        <w:rPr>
          <w:vertAlign w:val="superscript"/>
        </w:rPr>
        <w:t>st</w:t>
      </w:r>
      <w:r w:rsidR="004F7195" w:rsidRPr="009A3DEC">
        <w:t xml:space="preserve"> CT&amp;L</w:t>
      </w:r>
      <w:r w:rsidR="00891FF1">
        <w:t>/EETT</w:t>
      </w:r>
      <w:r w:rsidRPr="009A3DEC">
        <w:t xml:space="preserve"> instructional technology coaches within their respective IU. In this non-supervisory role, the IU TIM </w:t>
      </w:r>
      <w:r w:rsidR="004F7195" w:rsidRPr="009A3DEC">
        <w:t xml:space="preserve">mentors and </w:t>
      </w:r>
      <w:r w:rsidRPr="009A3DEC">
        <w:t>supports instructional technology coaches as they support teachers to deliver data-driven, technology enhanced lessons in their schools. Focusing on instructional technology coaches’ strengths, the IU TIM collaborates with the CFF</w:t>
      </w:r>
      <w:r w:rsidR="004F7195" w:rsidRPr="009A3DEC">
        <w:t>/21</w:t>
      </w:r>
      <w:r w:rsidR="004F7195" w:rsidRPr="009A3DEC">
        <w:rPr>
          <w:vertAlign w:val="superscript"/>
        </w:rPr>
        <w:t>st</w:t>
      </w:r>
      <w:r w:rsidR="004F7195" w:rsidRPr="009A3DEC">
        <w:t xml:space="preserve"> CT&amp;L</w:t>
      </w:r>
      <w:r w:rsidR="00B33E88">
        <w:t>/EETT</w:t>
      </w:r>
      <w:r w:rsidRPr="009A3DEC">
        <w:t xml:space="preserve"> instructional technology coaches in their efforts to help teachers transform classrooms into 21</w:t>
      </w:r>
      <w:r w:rsidRPr="009A3DEC">
        <w:rPr>
          <w:vertAlign w:val="superscript"/>
        </w:rPr>
        <w:t>st</w:t>
      </w:r>
      <w:r w:rsidRPr="009A3DEC">
        <w:t xml:space="preserve"> Century, authentic, differentiated, learner-centered environments. The IU TIM understands the connections between/among CFF</w:t>
      </w:r>
      <w:r w:rsidR="004F7195" w:rsidRPr="009A3DEC">
        <w:t>/21</w:t>
      </w:r>
      <w:r w:rsidR="004F7195" w:rsidRPr="009A3DEC">
        <w:rPr>
          <w:vertAlign w:val="superscript"/>
        </w:rPr>
        <w:t>st</w:t>
      </w:r>
      <w:r w:rsidR="004F7195" w:rsidRPr="009A3DEC">
        <w:t xml:space="preserve"> CT&amp;L</w:t>
      </w:r>
      <w:r w:rsidRPr="009A3DEC">
        <w:t xml:space="preserve"> and other PDE school reform projects.   </w:t>
      </w:r>
    </w:p>
    <w:p w:rsidR="001735FC" w:rsidRPr="009A3DEC" w:rsidRDefault="001735FC" w:rsidP="001735FC">
      <w:pPr>
        <w:ind w:left="-180"/>
      </w:pPr>
    </w:p>
    <w:p w:rsidR="001735FC" w:rsidRPr="009A3DEC" w:rsidRDefault="001735FC" w:rsidP="001735FC">
      <w:pPr>
        <w:ind w:left="-180"/>
      </w:pPr>
      <w:r w:rsidRPr="009A3DEC">
        <w:t xml:space="preserve">The PA IU TIMs </w:t>
      </w:r>
      <w:r w:rsidRPr="009A3DEC" w:rsidDel="00157091">
        <w:t xml:space="preserve">provide </w:t>
      </w:r>
      <w:r w:rsidRPr="009A3DEC">
        <w:t>regional leadership activities for Classrooms for the Future</w:t>
      </w:r>
      <w:r w:rsidR="00125316">
        <w:t>/21</w:t>
      </w:r>
      <w:r w:rsidR="00861733" w:rsidRPr="00861733">
        <w:rPr>
          <w:vertAlign w:val="superscript"/>
        </w:rPr>
        <w:t>st</w:t>
      </w:r>
      <w:r w:rsidR="00125316">
        <w:t xml:space="preserve"> Century Teaching and Learning/EETT</w:t>
      </w:r>
      <w:r w:rsidRPr="009A3DEC">
        <w:t xml:space="preserve"> schools by visiting schools, hosting local meetings and facilitating regional trainings. They are the first point of contact for CFF</w:t>
      </w:r>
      <w:r w:rsidR="004F7195" w:rsidRPr="009A3DEC">
        <w:t>/21</w:t>
      </w:r>
      <w:r w:rsidR="004F7195" w:rsidRPr="009A3DEC">
        <w:rPr>
          <w:vertAlign w:val="superscript"/>
        </w:rPr>
        <w:t>st</w:t>
      </w:r>
      <w:r w:rsidR="004F7195" w:rsidRPr="009A3DEC">
        <w:t xml:space="preserve"> CT&amp;L</w:t>
      </w:r>
      <w:r w:rsidR="00125316">
        <w:t>/EETT</w:t>
      </w:r>
      <w:r w:rsidRPr="009A3DEC">
        <w:t xml:space="preserve"> instructional technology coaches who may need assistance and will work with the PDE mentors to support the program in their region.</w:t>
      </w:r>
    </w:p>
    <w:p w:rsidR="001735FC" w:rsidRPr="009A3DEC" w:rsidRDefault="001735FC" w:rsidP="001735FC">
      <w:pPr>
        <w:ind w:left="-180"/>
      </w:pPr>
    </w:p>
    <w:p w:rsidR="001735FC" w:rsidRPr="009A3DEC" w:rsidRDefault="001735FC" w:rsidP="00243027"/>
    <w:p w:rsidR="001735FC" w:rsidRPr="00243027" w:rsidRDefault="001735FC" w:rsidP="001735FC">
      <w:pPr>
        <w:rPr>
          <w:b/>
        </w:rPr>
      </w:pPr>
      <w:r w:rsidRPr="00243027">
        <w:rPr>
          <w:b/>
        </w:rPr>
        <w:t>The following is a list and contacts for the IU TIMS:</w:t>
      </w:r>
    </w:p>
    <w:tbl>
      <w:tblPr>
        <w:tblW w:w="6040" w:type="dxa"/>
        <w:tblInd w:w="93" w:type="dxa"/>
        <w:tblLook w:val="0000"/>
      </w:tblPr>
      <w:tblGrid>
        <w:gridCol w:w="580"/>
        <w:gridCol w:w="2495"/>
        <w:gridCol w:w="2965"/>
      </w:tblGrid>
      <w:tr w:rsidR="001735FC" w:rsidRPr="009A3DEC">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tcPr>
          <w:p w:rsidR="001735FC" w:rsidRPr="009A3DEC" w:rsidRDefault="001735FC" w:rsidP="001735FC">
            <w:pPr>
              <w:jc w:val="center"/>
              <w:rPr>
                <w:rFonts w:ascii="Arial" w:hAnsi="Arial" w:cs="Arial"/>
                <w:bCs/>
                <w:sz w:val="20"/>
                <w:szCs w:val="20"/>
              </w:rPr>
            </w:pPr>
            <w:bookmarkStart w:id="58" w:name="CoachMentors"/>
            <w:bookmarkEnd w:id="58"/>
            <w:r w:rsidRPr="009A3DEC">
              <w:rPr>
                <w:rFonts w:ascii="Arial" w:hAnsi="Arial" w:cs="Arial"/>
                <w:bCs/>
                <w:sz w:val="20"/>
                <w:szCs w:val="20"/>
              </w:rPr>
              <w:t>IU</w:t>
            </w:r>
          </w:p>
        </w:tc>
        <w:tc>
          <w:tcPr>
            <w:tcW w:w="2495" w:type="dxa"/>
            <w:tcBorders>
              <w:top w:val="single" w:sz="4" w:space="0" w:color="auto"/>
              <w:left w:val="nil"/>
              <w:bottom w:val="single" w:sz="4" w:space="0" w:color="auto"/>
              <w:right w:val="single" w:sz="4" w:space="0" w:color="auto"/>
            </w:tcBorders>
            <w:shd w:val="clear" w:color="auto" w:fill="auto"/>
            <w:vAlign w:val="bottom"/>
          </w:tcPr>
          <w:p w:rsidR="001735FC" w:rsidRPr="009A3DEC" w:rsidRDefault="001735FC" w:rsidP="001735FC">
            <w:pPr>
              <w:jc w:val="center"/>
              <w:rPr>
                <w:rFonts w:ascii="Arial" w:hAnsi="Arial" w:cs="Arial"/>
                <w:bCs/>
                <w:sz w:val="20"/>
                <w:szCs w:val="20"/>
              </w:rPr>
            </w:pPr>
            <w:r w:rsidRPr="009A3DEC">
              <w:rPr>
                <w:rFonts w:ascii="Arial" w:hAnsi="Arial" w:cs="Arial"/>
                <w:bCs/>
                <w:sz w:val="20"/>
                <w:szCs w:val="20"/>
              </w:rPr>
              <w:t>Name</w:t>
            </w:r>
          </w:p>
        </w:tc>
        <w:tc>
          <w:tcPr>
            <w:tcW w:w="2965" w:type="dxa"/>
            <w:tcBorders>
              <w:top w:val="single" w:sz="4" w:space="0" w:color="auto"/>
              <w:left w:val="nil"/>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bCs/>
                <w:sz w:val="20"/>
                <w:szCs w:val="20"/>
              </w:rPr>
            </w:pPr>
            <w:r w:rsidRPr="009A3DEC">
              <w:rPr>
                <w:rFonts w:ascii="Arial" w:hAnsi="Arial" w:cs="Arial"/>
                <w:bCs/>
                <w:sz w:val="20"/>
                <w:szCs w:val="20"/>
              </w:rPr>
              <w:t>Email Address</w:t>
            </w:r>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Stephanie Kline</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25" w:history="1">
              <w:r w:rsidR="001735FC" w:rsidRPr="009A3DEC">
                <w:rPr>
                  <w:rStyle w:val="Hyperlink"/>
                  <w:rFonts w:ascii="Arial" w:hAnsi="Arial" w:cs="Arial"/>
                  <w:sz w:val="20"/>
                  <w:szCs w:val="20"/>
                </w:rPr>
                <w:t>klines@iu1.k12.pa.us</w:t>
              </w:r>
            </w:hyperlink>
          </w:p>
        </w:tc>
      </w:tr>
      <w:tr w:rsidR="001735FC" w:rsidRPr="00695684">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695684" w:rsidRDefault="001735FC" w:rsidP="001735FC">
            <w:pPr>
              <w:jc w:val="center"/>
              <w:rPr>
                <w:rFonts w:ascii="Arial" w:hAnsi="Arial" w:cs="Arial"/>
                <w:sz w:val="20"/>
                <w:szCs w:val="20"/>
              </w:rPr>
            </w:pPr>
            <w:r w:rsidRPr="00695684">
              <w:rPr>
                <w:rFonts w:ascii="Arial" w:hAnsi="Arial" w:cs="Arial"/>
                <w:sz w:val="20"/>
                <w:szCs w:val="20"/>
              </w:rPr>
              <w:t>2</w:t>
            </w:r>
          </w:p>
        </w:tc>
        <w:tc>
          <w:tcPr>
            <w:tcW w:w="2495" w:type="dxa"/>
            <w:tcBorders>
              <w:top w:val="nil"/>
              <w:left w:val="nil"/>
              <w:bottom w:val="single" w:sz="4" w:space="0" w:color="auto"/>
              <w:right w:val="single" w:sz="4" w:space="0" w:color="auto"/>
            </w:tcBorders>
            <w:shd w:val="clear" w:color="auto" w:fill="auto"/>
            <w:noWrap/>
            <w:vAlign w:val="bottom"/>
          </w:tcPr>
          <w:p w:rsidR="001735FC" w:rsidRPr="00695684" w:rsidRDefault="001735FC" w:rsidP="001735FC">
            <w:pPr>
              <w:rPr>
                <w:rFonts w:ascii="Arial" w:hAnsi="Arial" w:cs="Arial"/>
                <w:sz w:val="20"/>
                <w:szCs w:val="20"/>
              </w:rPr>
            </w:pPr>
            <w:r w:rsidRPr="00695684">
              <w:rPr>
                <w:rFonts w:ascii="Arial" w:hAnsi="Arial" w:cs="Arial"/>
                <w:sz w:val="20"/>
                <w:szCs w:val="20"/>
              </w:rPr>
              <w:t>Peggy Shields</w:t>
            </w:r>
          </w:p>
        </w:tc>
        <w:tc>
          <w:tcPr>
            <w:tcW w:w="2965" w:type="dxa"/>
            <w:tcBorders>
              <w:top w:val="nil"/>
              <w:left w:val="nil"/>
              <w:bottom w:val="single" w:sz="4" w:space="0" w:color="auto"/>
              <w:right w:val="single" w:sz="4" w:space="0" w:color="auto"/>
            </w:tcBorders>
            <w:shd w:val="clear" w:color="auto" w:fill="auto"/>
            <w:noWrap/>
            <w:vAlign w:val="bottom"/>
          </w:tcPr>
          <w:p w:rsidR="001735FC" w:rsidRPr="00695684" w:rsidRDefault="00DD741D" w:rsidP="001735FC">
            <w:pPr>
              <w:rPr>
                <w:rFonts w:ascii="Arial" w:hAnsi="Arial" w:cs="Arial"/>
                <w:sz w:val="20"/>
                <w:szCs w:val="20"/>
                <w:u w:val="single"/>
              </w:rPr>
            </w:pPr>
            <w:hyperlink r:id="rId26" w:history="1">
              <w:r w:rsidR="001735FC" w:rsidRPr="00695684">
                <w:rPr>
                  <w:rStyle w:val="Hyperlink"/>
                  <w:rFonts w:ascii="Arial" w:hAnsi="Arial" w:cs="Arial"/>
                  <w:color w:val="auto"/>
                  <w:sz w:val="20"/>
                  <w:szCs w:val="20"/>
                </w:rPr>
                <w:t>mshields1@pghboe.net</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3</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Kevin Conner</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27" w:history="1">
              <w:r w:rsidR="001735FC" w:rsidRPr="009A3DEC">
                <w:rPr>
                  <w:rStyle w:val="Hyperlink"/>
                  <w:rFonts w:ascii="Arial" w:hAnsi="Arial" w:cs="Arial"/>
                  <w:sz w:val="20"/>
                  <w:szCs w:val="20"/>
                </w:rPr>
                <w:t>kevin.conner@aiu3.net</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4</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Scott Powner</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28" w:history="1">
              <w:r w:rsidR="001735FC" w:rsidRPr="009A3DEC">
                <w:rPr>
                  <w:rStyle w:val="Hyperlink"/>
                  <w:rFonts w:ascii="Arial" w:hAnsi="Arial" w:cs="Arial"/>
                  <w:sz w:val="20"/>
                  <w:szCs w:val="20"/>
                </w:rPr>
                <w:t>scott_powner@miu4.k12.pa.us</w:t>
              </w:r>
            </w:hyperlink>
          </w:p>
        </w:tc>
      </w:tr>
      <w:tr w:rsidR="001735FC" w:rsidRPr="009A3DEC">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5</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James Gallagher</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29" w:history="1">
              <w:r w:rsidR="001735FC" w:rsidRPr="009A3DEC">
                <w:rPr>
                  <w:rStyle w:val="Hyperlink"/>
                  <w:rFonts w:ascii="Arial" w:hAnsi="Arial" w:cs="Arial"/>
                  <w:sz w:val="20"/>
                  <w:szCs w:val="20"/>
                </w:rPr>
                <w:t>jgallagher@iroquois.iu5.org</w:t>
              </w:r>
            </w:hyperlink>
          </w:p>
        </w:tc>
      </w:tr>
      <w:tr w:rsidR="001735FC" w:rsidRPr="009A3DEC">
        <w:trPr>
          <w:trHeight w:val="240"/>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5</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Katy Wolfrom</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30" w:history="1">
              <w:r w:rsidR="001735FC" w:rsidRPr="009A3DEC">
                <w:rPr>
                  <w:rStyle w:val="Hyperlink"/>
                  <w:rFonts w:ascii="Arial" w:hAnsi="Arial" w:cs="Arial"/>
                  <w:sz w:val="20"/>
                  <w:szCs w:val="20"/>
                </w:rPr>
                <w:t>katy_wolfrom@iu5.org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6</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Ken Pruitt</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31" w:history="1">
              <w:r w:rsidR="001735FC" w:rsidRPr="009A3DEC">
                <w:rPr>
                  <w:rStyle w:val="Hyperlink"/>
                  <w:rFonts w:ascii="Arial" w:hAnsi="Arial" w:cs="Arial"/>
                  <w:sz w:val="20"/>
                  <w:szCs w:val="20"/>
                </w:rPr>
                <w:t>kpruitt@riu6.org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7</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Cynthia Shaffer</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32" w:history="1">
              <w:r w:rsidR="001735FC" w:rsidRPr="009A3DEC">
                <w:rPr>
                  <w:rStyle w:val="Hyperlink"/>
                  <w:rFonts w:ascii="Arial" w:hAnsi="Arial" w:cs="Arial"/>
                  <w:sz w:val="20"/>
                  <w:szCs w:val="20"/>
                </w:rPr>
                <w:t>cshaffer@wiu.k12.pa.us</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8</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Brenda Calhoun</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33" w:history="1">
              <w:r w:rsidR="001735FC" w:rsidRPr="009A3DEC">
                <w:rPr>
                  <w:rStyle w:val="Hyperlink"/>
                  <w:rFonts w:ascii="Arial" w:hAnsi="Arial" w:cs="Arial"/>
                  <w:sz w:val="20"/>
                  <w:szCs w:val="20"/>
                </w:rPr>
                <w:t>bcalhoun@iu08.org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9</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Tanya Dynda</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34" w:history="1">
              <w:r w:rsidR="001735FC" w:rsidRPr="009A3DEC">
                <w:rPr>
                  <w:rStyle w:val="Hyperlink"/>
                  <w:rFonts w:ascii="Arial" w:hAnsi="Arial" w:cs="Arial"/>
                  <w:sz w:val="20"/>
                  <w:szCs w:val="20"/>
                </w:rPr>
                <w:t>tdynda@iu9.org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10</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Edward Catherman</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color w:val="0000FF"/>
                <w:sz w:val="20"/>
                <w:szCs w:val="20"/>
                <w:u w:val="single"/>
              </w:rPr>
            </w:pPr>
            <w:r w:rsidRPr="009A3DEC">
              <w:rPr>
                <w:rFonts w:ascii="Arial" w:hAnsi="Arial" w:cs="Arial"/>
                <w:color w:val="0000FF"/>
                <w:sz w:val="20"/>
                <w:szCs w:val="20"/>
                <w:u w:val="single"/>
              </w:rPr>
              <w:t>edcatherman@cliu10.com</w:t>
            </w:r>
            <w:hyperlink r:id="rId35" w:history="1"/>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11</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Justine Kobeski</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36" w:history="1">
              <w:r w:rsidR="001735FC" w:rsidRPr="009A3DEC">
                <w:rPr>
                  <w:rStyle w:val="Hyperlink"/>
                  <w:rFonts w:ascii="Arial" w:hAnsi="Arial" w:cs="Arial"/>
                  <w:sz w:val="20"/>
                  <w:szCs w:val="20"/>
                </w:rPr>
                <w:t>jkobeski@tiu11.org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12</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Ann Johnston</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37" w:history="1">
              <w:r w:rsidR="001735FC" w:rsidRPr="009A3DEC">
                <w:rPr>
                  <w:rStyle w:val="Hyperlink"/>
                  <w:rFonts w:ascii="Arial" w:hAnsi="Arial" w:cs="Arial"/>
                  <w:sz w:val="20"/>
                  <w:szCs w:val="20"/>
                </w:rPr>
                <w:t>amjohnston@iu12.org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13</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Dave Solon</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38" w:history="1">
              <w:r w:rsidR="001735FC" w:rsidRPr="009A3DEC">
                <w:rPr>
                  <w:rStyle w:val="Hyperlink"/>
                  <w:rFonts w:ascii="Arial" w:hAnsi="Arial" w:cs="Arial"/>
                  <w:sz w:val="20"/>
                  <w:szCs w:val="20"/>
                </w:rPr>
                <w:t>david_solon@iu13.org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14</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Rob Lipton</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39" w:history="1">
              <w:r w:rsidR="001735FC" w:rsidRPr="009A3DEC">
                <w:rPr>
                  <w:rStyle w:val="Hyperlink"/>
                  <w:rFonts w:ascii="Arial" w:hAnsi="Arial" w:cs="Arial"/>
                  <w:sz w:val="20"/>
                  <w:szCs w:val="20"/>
                </w:rPr>
                <w:t>roblip@berksiu.org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15</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Cheryl Capozzoli</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40" w:history="1">
              <w:r w:rsidR="001735FC" w:rsidRPr="009A3DEC">
                <w:rPr>
                  <w:rStyle w:val="Hyperlink"/>
                  <w:rFonts w:ascii="Arial" w:hAnsi="Arial" w:cs="Arial"/>
                  <w:sz w:val="20"/>
                  <w:szCs w:val="20"/>
                </w:rPr>
                <w:t>ccapozzoli@hannasd.org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16</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Mike Matukaitis</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41" w:history="1">
              <w:r w:rsidR="001735FC" w:rsidRPr="009A3DEC">
                <w:rPr>
                  <w:rStyle w:val="Hyperlink"/>
                  <w:rFonts w:ascii="Arial" w:hAnsi="Arial" w:cs="Arial"/>
                  <w:sz w:val="20"/>
                  <w:szCs w:val="20"/>
                </w:rPr>
                <w:t>academy@csiu.org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17</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Alanna Van Fleet</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42" w:history="1">
              <w:r w:rsidR="001735FC" w:rsidRPr="009A3DEC">
                <w:rPr>
                  <w:rStyle w:val="Hyperlink"/>
                  <w:rFonts w:ascii="Arial" w:hAnsi="Arial" w:cs="Arial"/>
                  <w:sz w:val="20"/>
                  <w:szCs w:val="20"/>
                </w:rPr>
                <w:t>avanfleet@iu17.org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18</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Suzanne McCabe</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43" w:history="1">
              <w:r w:rsidR="001735FC" w:rsidRPr="009A3DEC">
                <w:rPr>
                  <w:rStyle w:val="Hyperlink"/>
                  <w:rFonts w:ascii="Arial" w:hAnsi="Arial" w:cs="Arial"/>
                  <w:sz w:val="20"/>
                  <w:szCs w:val="20"/>
                </w:rPr>
                <w:t>smccabe@liu18.org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1735FC" w:rsidRPr="009A3DEC" w:rsidRDefault="001735FC" w:rsidP="001735FC">
            <w:pPr>
              <w:jc w:val="center"/>
              <w:rPr>
                <w:rFonts w:ascii="Arial" w:hAnsi="Arial" w:cs="Arial"/>
                <w:sz w:val="20"/>
                <w:szCs w:val="20"/>
              </w:rPr>
            </w:pPr>
            <w:r w:rsidRPr="009A3DEC">
              <w:rPr>
                <w:rFonts w:ascii="Arial" w:hAnsi="Arial" w:cs="Arial"/>
                <w:sz w:val="20"/>
                <w:szCs w:val="20"/>
              </w:rPr>
              <w:t>19</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rPr>
            </w:pPr>
            <w:r w:rsidRPr="009A3DEC">
              <w:rPr>
                <w:rFonts w:ascii="Arial" w:hAnsi="Arial" w:cs="Arial"/>
                <w:sz w:val="20"/>
                <w:szCs w:val="20"/>
              </w:rPr>
              <w:t>Anne Chervanka</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DD741D" w:rsidP="001735FC">
            <w:pPr>
              <w:rPr>
                <w:rFonts w:ascii="Arial" w:hAnsi="Arial" w:cs="Arial"/>
                <w:color w:val="0000FF"/>
                <w:sz w:val="20"/>
                <w:szCs w:val="20"/>
                <w:u w:val="single"/>
              </w:rPr>
            </w:pPr>
            <w:hyperlink r:id="rId44" w:history="1">
              <w:r w:rsidR="001735FC" w:rsidRPr="009A3DEC">
                <w:rPr>
                  <w:rStyle w:val="Hyperlink"/>
                  <w:rFonts w:ascii="Arial" w:hAnsi="Arial" w:cs="Arial"/>
                  <w:sz w:val="20"/>
                  <w:szCs w:val="20"/>
                </w:rPr>
                <w:t>achervanka@iu19.org</w:t>
              </w:r>
            </w:hyperlink>
          </w:p>
        </w:tc>
      </w:tr>
      <w:tr w:rsidR="001735FC"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243027" w:rsidRDefault="003956AB">
            <w:pPr>
              <w:rPr>
                <w:rFonts w:ascii="Arial" w:eastAsiaTheme="majorEastAsia" w:hAnsi="Arial" w:cs="Arial"/>
                <w:b/>
                <w:bCs/>
                <w:color w:val="4F81BD" w:themeColor="accent1"/>
                <w:sz w:val="20"/>
                <w:szCs w:val="20"/>
              </w:rPr>
            </w:pPr>
            <w:r>
              <w:rPr>
                <w:rFonts w:ascii="Arial" w:hAnsi="Arial" w:cs="Arial"/>
                <w:sz w:val="20"/>
                <w:szCs w:val="20"/>
              </w:rPr>
              <w:t xml:space="preserve"> </w:t>
            </w:r>
            <w:r w:rsidR="001735FC" w:rsidRPr="009A3DEC">
              <w:rPr>
                <w:rFonts w:ascii="Arial" w:hAnsi="Arial" w:cs="Arial"/>
                <w:sz w:val="20"/>
                <w:szCs w:val="20"/>
              </w:rPr>
              <w:t>20</w:t>
            </w:r>
          </w:p>
        </w:tc>
        <w:tc>
          <w:tcPr>
            <w:tcW w:w="249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sz w:val="20"/>
                <w:szCs w:val="20"/>
                <w:highlight w:val="yellow"/>
              </w:rPr>
            </w:pPr>
            <w:r w:rsidRPr="009A3DEC" w:rsidDel="00A0692C">
              <w:rPr>
                <w:rFonts w:ascii="Arial" w:hAnsi="Arial" w:cs="Arial"/>
                <w:sz w:val="20"/>
                <w:szCs w:val="20"/>
              </w:rPr>
              <w:t>Heather Brown</w:t>
            </w:r>
          </w:p>
        </w:tc>
        <w:tc>
          <w:tcPr>
            <w:tcW w:w="2965" w:type="dxa"/>
            <w:tcBorders>
              <w:top w:val="nil"/>
              <w:left w:val="nil"/>
              <w:bottom w:val="single" w:sz="4" w:space="0" w:color="auto"/>
              <w:right w:val="single" w:sz="4" w:space="0" w:color="auto"/>
            </w:tcBorders>
            <w:shd w:val="clear" w:color="auto" w:fill="auto"/>
            <w:noWrap/>
            <w:vAlign w:val="bottom"/>
          </w:tcPr>
          <w:p w:rsidR="001735FC" w:rsidRPr="009A3DEC" w:rsidRDefault="001735FC" w:rsidP="001735FC">
            <w:pPr>
              <w:rPr>
                <w:rFonts w:ascii="Arial" w:hAnsi="Arial" w:cs="Arial"/>
                <w:color w:val="0000FF"/>
                <w:sz w:val="20"/>
                <w:szCs w:val="20"/>
                <w:u w:val="single"/>
              </w:rPr>
            </w:pPr>
            <w:r w:rsidRPr="009A3DEC">
              <w:rPr>
                <w:rFonts w:ascii="Arial" w:hAnsi="Arial" w:cs="Arial"/>
                <w:color w:val="0000FF"/>
                <w:sz w:val="20"/>
                <w:szCs w:val="20"/>
                <w:u w:val="single"/>
              </w:rPr>
              <w:t>hbrown@ciu20.org</w:t>
            </w:r>
          </w:p>
        </w:tc>
      </w:tr>
      <w:tr w:rsidR="00695684"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695684" w:rsidRPr="00A33953" w:rsidRDefault="0059258F" w:rsidP="001735FC">
            <w:pPr>
              <w:jc w:val="center"/>
              <w:rPr>
                <w:rFonts w:ascii="Arial" w:hAnsi="Arial" w:cs="Arial"/>
                <w:sz w:val="20"/>
                <w:szCs w:val="20"/>
              </w:rPr>
            </w:pPr>
            <w:r w:rsidRPr="00A33953">
              <w:rPr>
                <w:rFonts w:ascii="Arial" w:hAnsi="Arial" w:cs="Arial"/>
                <w:sz w:val="20"/>
                <w:szCs w:val="20"/>
              </w:rPr>
              <w:t>21</w:t>
            </w:r>
          </w:p>
        </w:tc>
        <w:tc>
          <w:tcPr>
            <w:tcW w:w="2495" w:type="dxa"/>
            <w:tcBorders>
              <w:top w:val="nil"/>
              <w:left w:val="nil"/>
              <w:bottom w:val="single" w:sz="4" w:space="0" w:color="auto"/>
              <w:right w:val="single" w:sz="4" w:space="0" w:color="auto"/>
            </w:tcBorders>
            <w:shd w:val="clear" w:color="auto" w:fill="auto"/>
            <w:noWrap/>
            <w:vAlign w:val="bottom"/>
          </w:tcPr>
          <w:p w:rsidR="00695684" w:rsidRPr="00A33953" w:rsidRDefault="0059258F" w:rsidP="001735FC">
            <w:pPr>
              <w:rPr>
                <w:rFonts w:ascii="Arial" w:hAnsi="Arial" w:cs="Arial"/>
                <w:sz w:val="20"/>
                <w:szCs w:val="20"/>
              </w:rPr>
            </w:pPr>
            <w:r w:rsidRPr="00A33953">
              <w:rPr>
                <w:rFonts w:ascii="Arial" w:hAnsi="Arial" w:cs="Arial"/>
                <w:sz w:val="20"/>
                <w:szCs w:val="20"/>
              </w:rPr>
              <w:t>Cathy Enders</w:t>
            </w:r>
          </w:p>
        </w:tc>
        <w:tc>
          <w:tcPr>
            <w:tcW w:w="2965" w:type="dxa"/>
            <w:tcBorders>
              <w:top w:val="nil"/>
              <w:left w:val="nil"/>
              <w:bottom w:val="single" w:sz="4" w:space="0" w:color="auto"/>
              <w:right w:val="single" w:sz="4" w:space="0" w:color="auto"/>
            </w:tcBorders>
            <w:shd w:val="clear" w:color="auto" w:fill="auto"/>
            <w:noWrap/>
            <w:vAlign w:val="bottom"/>
          </w:tcPr>
          <w:p w:rsidR="00695684" w:rsidRPr="00A33953" w:rsidRDefault="00DD741D" w:rsidP="001735FC">
            <w:pPr>
              <w:rPr>
                <w:rFonts w:ascii="Arial" w:hAnsi="Arial" w:cs="Arial"/>
                <w:color w:val="0000FF"/>
                <w:sz w:val="20"/>
                <w:szCs w:val="20"/>
                <w:u w:val="single"/>
              </w:rPr>
            </w:pPr>
            <w:hyperlink r:id="rId45" w:history="1">
              <w:r w:rsidR="0059258F" w:rsidRPr="00A33953">
                <w:rPr>
                  <w:rStyle w:val="Hyperlink"/>
                  <w:rFonts w:ascii="Arial" w:hAnsi="Arial" w:cs="Arial"/>
                  <w:sz w:val="20"/>
                  <w:szCs w:val="20"/>
                </w:rPr>
                <w:t xml:space="preserve">endersc@cliu.org </w:t>
              </w:r>
            </w:hyperlink>
          </w:p>
        </w:tc>
      </w:tr>
      <w:tr w:rsidR="00695684"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695684" w:rsidRPr="00A33953" w:rsidRDefault="00695684" w:rsidP="001735FC">
            <w:pPr>
              <w:jc w:val="center"/>
              <w:rPr>
                <w:rFonts w:ascii="Arial" w:hAnsi="Arial" w:cs="Arial"/>
                <w:sz w:val="20"/>
                <w:szCs w:val="20"/>
              </w:rPr>
            </w:pPr>
            <w:r w:rsidRPr="00A33953">
              <w:rPr>
                <w:rFonts w:ascii="Arial" w:hAnsi="Arial" w:cs="Arial"/>
                <w:sz w:val="20"/>
                <w:szCs w:val="20"/>
              </w:rPr>
              <w:t>22</w:t>
            </w:r>
          </w:p>
        </w:tc>
        <w:tc>
          <w:tcPr>
            <w:tcW w:w="2495" w:type="dxa"/>
            <w:tcBorders>
              <w:top w:val="nil"/>
              <w:left w:val="nil"/>
              <w:bottom w:val="single" w:sz="4" w:space="0" w:color="auto"/>
              <w:right w:val="single" w:sz="4" w:space="0" w:color="auto"/>
            </w:tcBorders>
            <w:shd w:val="clear" w:color="auto" w:fill="auto"/>
            <w:noWrap/>
            <w:vAlign w:val="bottom"/>
          </w:tcPr>
          <w:p w:rsidR="00695684" w:rsidRPr="00A33953" w:rsidRDefault="00695684" w:rsidP="001735FC">
            <w:pPr>
              <w:rPr>
                <w:rFonts w:ascii="Arial" w:hAnsi="Arial" w:cs="Arial"/>
                <w:sz w:val="20"/>
                <w:szCs w:val="20"/>
              </w:rPr>
            </w:pPr>
            <w:r w:rsidRPr="00A33953">
              <w:rPr>
                <w:rFonts w:ascii="Arial" w:hAnsi="Arial" w:cs="Arial"/>
                <w:sz w:val="20"/>
                <w:szCs w:val="20"/>
              </w:rPr>
              <w:t>Pamela Newman</w:t>
            </w:r>
          </w:p>
        </w:tc>
        <w:tc>
          <w:tcPr>
            <w:tcW w:w="2965" w:type="dxa"/>
            <w:tcBorders>
              <w:top w:val="nil"/>
              <w:left w:val="nil"/>
              <w:bottom w:val="single" w:sz="4" w:space="0" w:color="auto"/>
              <w:right w:val="single" w:sz="4" w:space="0" w:color="auto"/>
            </w:tcBorders>
            <w:shd w:val="clear" w:color="auto" w:fill="auto"/>
            <w:noWrap/>
            <w:vAlign w:val="bottom"/>
          </w:tcPr>
          <w:p w:rsidR="00695684" w:rsidRPr="00A33953" w:rsidRDefault="00DD741D" w:rsidP="001735FC">
            <w:pPr>
              <w:rPr>
                <w:rFonts w:ascii="Arial" w:hAnsi="Arial" w:cs="Arial"/>
                <w:color w:val="0000FF"/>
                <w:sz w:val="20"/>
                <w:szCs w:val="20"/>
                <w:u w:val="single"/>
              </w:rPr>
            </w:pPr>
            <w:hyperlink r:id="rId46" w:history="1">
              <w:r w:rsidR="00695684" w:rsidRPr="00A33953">
                <w:rPr>
                  <w:rStyle w:val="Hyperlink"/>
                  <w:rFonts w:ascii="Arial" w:hAnsi="Arial" w:cs="Arial"/>
                  <w:sz w:val="20"/>
                  <w:szCs w:val="20"/>
                </w:rPr>
                <w:t>pnewman@bucksiu.org</w:t>
              </w:r>
            </w:hyperlink>
          </w:p>
        </w:tc>
      </w:tr>
      <w:tr w:rsidR="00695684" w:rsidRPr="00695684">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695684" w:rsidRPr="00A33953" w:rsidRDefault="0059258F" w:rsidP="001735FC">
            <w:pPr>
              <w:jc w:val="center"/>
              <w:rPr>
                <w:rFonts w:ascii="Arial" w:hAnsi="Arial" w:cs="Arial"/>
                <w:sz w:val="20"/>
                <w:szCs w:val="20"/>
              </w:rPr>
            </w:pPr>
            <w:r w:rsidRPr="00A33953">
              <w:rPr>
                <w:rFonts w:ascii="Arial" w:hAnsi="Arial" w:cs="Arial"/>
                <w:sz w:val="20"/>
                <w:szCs w:val="20"/>
              </w:rPr>
              <w:t>23</w:t>
            </w:r>
          </w:p>
        </w:tc>
        <w:tc>
          <w:tcPr>
            <w:tcW w:w="2495" w:type="dxa"/>
            <w:tcBorders>
              <w:top w:val="nil"/>
              <w:left w:val="nil"/>
              <w:bottom w:val="single" w:sz="4" w:space="0" w:color="auto"/>
              <w:right w:val="single" w:sz="4" w:space="0" w:color="auto"/>
            </w:tcBorders>
            <w:shd w:val="clear" w:color="auto" w:fill="auto"/>
            <w:noWrap/>
            <w:vAlign w:val="bottom"/>
          </w:tcPr>
          <w:p w:rsidR="00695684" w:rsidRPr="00A33953" w:rsidRDefault="0059258F" w:rsidP="001735FC">
            <w:pPr>
              <w:rPr>
                <w:rFonts w:ascii="Arial" w:hAnsi="Arial" w:cs="Arial"/>
                <w:sz w:val="20"/>
                <w:szCs w:val="20"/>
              </w:rPr>
            </w:pPr>
            <w:r w:rsidRPr="00A33953">
              <w:rPr>
                <w:rFonts w:ascii="Arial" w:hAnsi="Arial" w:cs="Arial"/>
                <w:sz w:val="20"/>
                <w:szCs w:val="20"/>
              </w:rPr>
              <w:t xml:space="preserve">Kendall Glouner </w:t>
            </w:r>
          </w:p>
        </w:tc>
        <w:tc>
          <w:tcPr>
            <w:tcW w:w="2965" w:type="dxa"/>
            <w:tcBorders>
              <w:top w:val="nil"/>
              <w:left w:val="nil"/>
              <w:bottom w:val="single" w:sz="4" w:space="0" w:color="auto"/>
              <w:right w:val="single" w:sz="4" w:space="0" w:color="auto"/>
            </w:tcBorders>
            <w:shd w:val="clear" w:color="auto" w:fill="auto"/>
            <w:noWrap/>
            <w:vAlign w:val="bottom"/>
          </w:tcPr>
          <w:p w:rsidR="00695684" w:rsidRPr="00A33953" w:rsidRDefault="0059258F" w:rsidP="001735FC">
            <w:pPr>
              <w:rPr>
                <w:rFonts w:ascii="Arial" w:hAnsi="Arial" w:cs="Arial"/>
                <w:color w:val="0000FF"/>
                <w:sz w:val="20"/>
                <w:szCs w:val="20"/>
                <w:u w:val="single"/>
              </w:rPr>
            </w:pPr>
            <w:r w:rsidRPr="00A33953">
              <w:rPr>
                <w:rFonts w:ascii="Arial" w:hAnsi="Arial" w:cs="Arial"/>
                <w:color w:val="0000FF"/>
                <w:sz w:val="20"/>
                <w:szCs w:val="20"/>
                <w:u w:val="single"/>
              </w:rPr>
              <w:t>kglouner@mciu.org</w:t>
            </w:r>
          </w:p>
        </w:tc>
      </w:tr>
      <w:tr w:rsidR="00695684" w:rsidRPr="00695684">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695684" w:rsidRPr="00A33953" w:rsidRDefault="00695684" w:rsidP="001735FC">
            <w:pPr>
              <w:jc w:val="center"/>
              <w:rPr>
                <w:rFonts w:ascii="Arial" w:hAnsi="Arial" w:cs="Arial"/>
                <w:sz w:val="20"/>
                <w:szCs w:val="20"/>
              </w:rPr>
            </w:pPr>
            <w:r w:rsidRPr="00A33953">
              <w:rPr>
                <w:rFonts w:ascii="Arial" w:hAnsi="Arial" w:cs="Arial"/>
                <w:sz w:val="20"/>
                <w:szCs w:val="20"/>
              </w:rPr>
              <w:t>24</w:t>
            </w:r>
          </w:p>
        </w:tc>
        <w:tc>
          <w:tcPr>
            <w:tcW w:w="2495" w:type="dxa"/>
            <w:tcBorders>
              <w:top w:val="nil"/>
              <w:left w:val="nil"/>
              <w:bottom w:val="single" w:sz="4" w:space="0" w:color="auto"/>
              <w:right w:val="single" w:sz="4" w:space="0" w:color="auto"/>
            </w:tcBorders>
            <w:shd w:val="clear" w:color="auto" w:fill="auto"/>
            <w:noWrap/>
            <w:vAlign w:val="bottom"/>
          </w:tcPr>
          <w:p w:rsidR="00695684" w:rsidRPr="00A33953" w:rsidRDefault="00695684" w:rsidP="001735FC">
            <w:pPr>
              <w:rPr>
                <w:rFonts w:ascii="Arial" w:hAnsi="Arial" w:cs="Arial"/>
                <w:sz w:val="20"/>
                <w:szCs w:val="20"/>
              </w:rPr>
            </w:pPr>
            <w:r w:rsidRPr="00A33953">
              <w:rPr>
                <w:rFonts w:ascii="Arial" w:hAnsi="Arial" w:cs="Arial"/>
                <w:sz w:val="20"/>
                <w:szCs w:val="20"/>
              </w:rPr>
              <w:t>Kim Breuninger</w:t>
            </w:r>
          </w:p>
        </w:tc>
        <w:tc>
          <w:tcPr>
            <w:tcW w:w="2965" w:type="dxa"/>
            <w:tcBorders>
              <w:top w:val="nil"/>
              <w:left w:val="nil"/>
              <w:bottom w:val="single" w:sz="4" w:space="0" w:color="auto"/>
              <w:right w:val="single" w:sz="4" w:space="0" w:color="auto"/>
            </w:tcBorders>
            <w:shd w:val="clear" w:color="auto" w:fill="auto"/>
            <w:noWrap/>
            <w:vAlign w:val="bottom"/>
          </w:tcPr>
          <w:p w:rsidR="00695684" w:rsidRPr="00A33953" w:rsidRDefault="00DD741D" w:rsidP="001735FC">
            <w:pPr>
              <w:rPr>
                <w:rFonts w:ascii="Arial" w:hAnsi="Arial" w:cs="Arial"/>
                <w:color w:val="0000FF"/>
                <w:sz w:val="20"/>
                <w:szCs w:val="20"/>
                <w:u w:val="single"/>
              </w:rPr>
            </w:pPr>
            <w:hyperlink r:id="rId47" w:history="1">
              <w:r w:rsidR="00695684" w:rsidRPr="00A33953">
                <w:rPr>
                  <w:rStyle w:val="Hyperlink"/>
                  <w:rFonts w:ascii="Arial" w:hAnsi="Arial" w:cs="Arial"/>
                  <w:sz w:val="20"/>
                  <w:szCs w:val="20"/>
                </w:rPr>
                <w:t>kimb@cciu.org</w:t>
              </w:r>
            </w:hyperlink>
          </w:p>
        </w:tc>
      </w:tr>
      <w:tr w:rsidR="00695684"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695684" w:rsidRPr="00A33953" w:rsidRDefault="0059258F" w:rsidP="001735FC">
            <w:pPr>
              <w:jc w:val="center"/>
              <w:rPr>
                <w:rFonts w:ascii="Arial" w:hAnsi="Arial" w:cs="Arial"/>
                <w:sz w:val="20"/>
                <w:szCs w:val="20"/>
              </w:rPr>
            </w:pPr>
            <w:r w:rsidRPr="00A33953">
              <w:rPr>
                <w:rFonts w:ascii="Arial" w:hAnsi="Arial" w:cs="Arial"/>
                <w:sz w:val="20"/>
                <w:szCs w:val="20"/>
              </w:rPr>
              <w:t>25</w:t>
            </w:r>
          </w:p>
        </w:tc>
        <w:tc>
          <w:tcPr>
            <w:tcW w:w="2495" w:type="dxa"/>
            <w:tcBorders>
              <w:top w:val="nil"/>
              <w:left w:val="nil"/>
              <w:bottom w:val="single" w:sz="4" w:space="0" w:color="auto"/>
              <w:right w:val="single" w:sz="4" w:space="0" w:color="auto"/>
            </w:tcBorders>
            <w:shd w:val="clear" w:color="auto" w:fill="auto"/>
            <w:noWrap/>
            <w:vAlign w:val="bottom"/>
          </w:tcPr>
          <w:p w:rsidR="00695684" w:rsidRPr="00A33953" w:rsidRDefault="0059258F" w:rsidP="001735FC">
            <w:pPr>
              <w:rPr>
                <w:rFonts w:ascii="Arial" w:hAnsi="Arial" w:cs="Arial"/>
                <w:sz w:val="20"/>
                <w:szCs w:val="20"/>
              </w:rPr>
            </w:pPr>
            <w:r w:rsidRPr="00A33953">
              <w:rPr>
                <w:rFonts w:ascii="Arial" w:hAnsi="Arial" w:cs="Arial"/>
                <w:sz w:val="20"/>
                <w:szCs w:val="20"/>
              </w:rPr>
              <w:t>Anne Mosakowski (new TBD)</w:t>
            </w:r>
          </w:p>
        </w:tc>
        <w:tc>
          <w:tcPr>
            <w:tcW w:w="2965" w:type="dxa"/>
            <w:tcBorders>
              <w:top w:val="nil"/>
              <w:left w:val="nil"/>
              <w:bottom w:val="single" w:sz="4" w:space="0" w:color="auto"/>
              <w:right w:val="single" w:sz="4" w:space="0" w:color="auto"/>
            </w:tcBorders>
            <w:shd w:val="clear" w:color="auto" w:fill="auto"/>
            <w:noWrap/>
            <w:vAlign w:val="bottom"/>
          </w:tcPr>
          <w:p w:rsidR="00695684" w:rsidRPr="00A33953" w:rsidRDefault="00DD741D" w:rsidP="001735FC">
            <w:pPr>
              <w:rPr>
                <w:rFonts w:ascii="Arial" w:hAnsi="Arial" w:cs="Arial"/>
                <w:color w:val="0000FF"/>
                <w:sz w:val="20"/>
                <w:szCs w:val="20"/>
                <w:u w:val="single"/>
              </w:rPr>
            </w:pPr>
            <w:hyperlink r:id="rId48" w:history="1">
              <w:r w:rsidR="0059258F" w:rsidRPr="00A33953">
                <w:rPr>
                  <w:rStyle w:val="Hyperlink"/>
                  <w:rFonts w:ascii="Arial" w:hAnsi="Arial" w:cs="Arial"/>
                  <w:sz w:val="20"/>
                  <w:szCs w:val="20"/>
                </w:rPr>
                <w:t>amosakowski@dciu.org</w:t>
              </w:r>
            </w:hyperlink>
          </w:p>
        </w:tc>
      </w:tr>
      <w:tr w:rsidR="00695684"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695684" w:rsidRPr="00695684" w:rsidRDefault="00695684" w:rsidP="001735FC">
            <w:pPr>
              <w:jc w:val="center"/>
              <w:rPr>
                <w:rFonts w:ascii="Arial" w:hAnsi="Arial" w:cs="Arial"/>
                <w:sz w:val="20"/>
                <w:szCs w:val="20"/>
              </w:rPr>
            </w:pPr>
            <w:r w:rsidRPr="00695684">
              <w:rPr>
                <w:rFonts w:ascii="Arial" w:hAnsi="Arial" w:cs="Arial"/>
                <w:sz w:val="20"/>
                <w:szCs w:val="20"/>
              </w:rPr>
              <w:t>26</w:t>
            </w:r>
          </w:p>
        </w:tc>
        <w:tc>
          <w:tcPr>
            <w:tcW w:w="2495" w:type="dxa"/>
            <w:tcBorders>
              <w:top w:val="nil"/>
              <w:left w:val="nil"/>
              <w:bottom w:val="single" w:sz="4" w:space="0" w:color="auto"/>
              <w:right w:val="single" w:sz="4" w:space="0" w:color="auto"/>
            </w:tcBorders>
            <w:shd w:val="clear" w:color="auto" w:fill="auto"/>
            <w:noWrap/>
            <w:vAlign w:val="bottom"/>
          </w:tcPr>
          <w:p w:rsidR="00695684" w:rsidRPr="00695684" w:rsidRDefault="00695684" w:rsidP="001735FC">
            <w:pPr>
              <w:rPr>
                <w:rFonts w:ascii="Arial" w:hAnsi="Arial" w:cs="Arial"/>
                <w:sz w:val="20"/>
                <w:szCs w:val="20"/>
              </w:rPr>
            </w:pPr>
            <w:r w:rsidRPr="00695684">
              <w:rPr>
                <w:rFonts w:ascii="Arial" w:hAnsi="Arial" w:cs="Arial"/>
                <w:sz w:val="20"/>
                <w:szCs w:val="20"/>
              </w:rPr>
              <w:t>Paula Don</w:t>
            </w:r>
          </w:p>
        </w:tc>
        <w:tc>
          <w:tcPr>
            <w:tcW w:w="2965" w:type="dxa"/>
            <w:tcBorders>
              <w:top w:val="nil"/>
              <w:left w:val="nil"/>
              <w:bottom w:val="single" w:sz="4" w:space="0" w:color="auto"/>
              <w:right w:val="single" w:sz="4" w:space="0" w:color="auto"/>
            </w:tcBorders>
            <w:shd w:val="clear" w:color="auto" w:fill="auto"/>
            <w:noWrap/>
            <w:vAlign w:val="bottom"/>
          </w:tcPr>
          <w:p w:rsidR="00695684" w:rsidRPr="00695684" w:rsidRDefault="00695684" w:rsidP="001735FC">
            <w:pPr>
              <w:rPr>
                <w:rFonts w:ascii="Arial" w:hAnsi="Arial" w:cs="Arial"/>
                <w:color w:val="0000FF"/>
                <w:sz w:val="20"/>
                <w:szCs w:val="20"/>
                <w:u w:val="single"/>
              </w:rPr>
            </w:pPr>
            <w:r w:rsidRPr="00695684">
              <w:rPr>
                <w:rFonts w:ascii="Arial" w:hAnsi="Arial" w:cs="Arial"/>
                <w:color w:val="0000FF"/>
                <w:sz w:val="20"/>
                <w:szCs w:val="20"/>
                <w:u w:val="single"/>
              </w:rPr>
              <w:t>pdon@phila.k12.pa.us</w:t>
            </w:r>
          </w:p>
        </w:tc>
      </w:tr>
      <w:tr w:rsidR="00695684"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695684" w:rsidRPr="009A3DEC" w:rsidRDefault="00695684" w:rsidP="001735FC">
            <w:pPr>
              <w:jc w:val="center"/>
              <w:rPr>
                <w:rFonts w:ascii="Arial" w:hAnsi="Arial" w:cs="Arial"/>
                <w:sz w:val="20"/>
                <w:szCs w:val="20"/>
              </w:rPr>
            </w:pPr>
            <w:r w:rsidRPr="009A3DEC">
              <w:rPr>
                <w:rFonts w:ascii="Arial" w:hAnsi="Arial" w:cs="Arial"/>
                <w:sz w:val="20"/>
                <w:szCs w:val="20"/>
              </w:rPr>
              <w:t>27</w:t>
            </w:r>
          </w:p>
        </w:tc>
        <w:tc>
          <w:tcPr>
            <w:tcW w:w="2495" w:type="dxa"/>
            <w:tcBorders>
              <w:top w:val="nil"/>
              <w:left w:val="nil"/>
              <w:bottom w:val="single" w:sz="4" w:space="0" w:color="auto"/>
              <w:right w:val="single" w:sz="4" w:space="0" w:color="auto"/>
            </w:tcBorders>
            <w:shd w:val="clear" w:color="auto" w:fill="auto"/>
            <w:noWrap/>
            <w:vAlign w:val="bottom"/>
          </w:tcPr>
          <w:p w:rsidR="00695684" w:rsidRPr="009A3DEC" w:rsidRDefault="00695684" w:rsidP="001735FC">
            <w:pPr>
              <w:rPr>
                <w:rFonts w:ascii="Arial" w:hAnsi="Arial" w:cs="Arial"/>
                <w:sz w:val="20"/>
                <w:szCs w:val="20"/>
              </w:rPr>
            </w:pPr>
            <w:r w:rsidRPr="009A3DEC">
              <w:rPr>
                <w:rFonts w:ascii="Arial" w:hAnsi="Arial" w:cs="Arial"/>
                <w:sz w:val="20"/>
                <w:szCs w:val="20"/>
              </w:rPr>
              <w:t>Lori Ceremuga</w:t>
            </w:r>
          </w:p>
        </w:tc>
        <w:tc>
          <w:tcPr>
            <w:tcW w:w="2965" w:type="dxa"/>
            <w:tcBorders>
              <w:top w:val="nil"/>
              <w:left w:val="nil"/>
              <w:bottom w:val="single" w:sz="4" w:space="0" w:color="auto"/>
              <w:right w:val="single" w:sz="4" w:space="0" w:color="auto"/>
            </w:tcBorders>
            <w:shd w:val="clear" w:color="auto" w:fill="auto"/>
            <w:noWrap/>
            <w:vAlign w:val="bottom"/>
          </w:tcPr>
          <w:p w:rsidR="00695684" w:rsidRPr="009A3DEC" w:rsidRDefault="00DD741D" w:rsidP="001735FC">
            <w:pPr>
              <w:rPr>
                <w:rFonts w:ascii="Arial" w:hAnsi="Arial" w:cs="Arial"/>
                <w:color w:val="0000FF"/>
                <w:sz w:val="20"/>
                <w:szCs w:val="20"/>
                <w:u w:val="single"/>
              </w:rPr>
            </w:pPr>
            <w:hyperlink r:id="rId49" w:history="1">
              <w:r w:rsidR="00695684" w:rsidRPr="009A3DEC">
                <w:rPr>
                  <w:rStyle w:val="Hyperlink"/>
                  <w:rFonts w:ascii="Arial" w:hAnsi="Arial" w:cs="Arial"/>
                  <w:sz w:val="20"/>
                  <w:szCs w:val="20"/>
                </w:rPr>
                <w:t>lbc@bviu.org</w:t>
              </w:r>
            </w:hyperlink>
          </w:p>
        </w:tc>
      </w:tr>
      <w:tr w:rsidR="00695684" w:rsidRPr="009A3DEC">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tcPr>
          <w:p w:rsidR="00695684" w:rsidRPr="009A3DEC" w:rsidRDefault="00695684" w:rsidP="001735FC">
            <w:pPr>
              <w:jc w:val="center"/>
              <w:rPr>
                <w:rFonts w:ascii="Arial" w:hAnsi="Arial" w:cs="Arial"/>
                <w:sz w:val="20"/>
                <w:szCs w:val="20"/>
              </w:rPr>
            </w:pPr>
            <w:r w:rsidRPr="009A3DEC">
              <w:rPr>
                <w:rFonts w:ascii="Arial" w:hAnsi="Arial" w:cs="Arial"/>
                <w:sz w:val="20"/>
                <w:szCs w:val="20"/>
              </w:rPr>
              <w:t>28</w:t>
            </w:r>
          </w:p>
        </w:tc>
        <w:tc>
          <w:tcPr>
            <w:tcW w:w="2495" w:type="dxa"/>
            <w:tcBorders>
              <w:top w:val="nil"/>
              <w:left w:val="nil"/>
              <w:bottom w:val="single" w:sz="4" w:space="0" w:color="auto"/>
              <w:right w:val="single" w:sz="4" w:space="0" w:color="auto"/>
            </w:tcBorders>
            <w:shd w:val="clear" w:color="auto" w:fill="auto"/>
            <w:noWrap/>
            <w:vAlign w:val="bottom"/>
          </w:tcPr>
          <w:p w:rsidR="00695684" w:rsidRPr="009A3DEC" w:rsidRDefault="00695684" w:rsidP="001735FC">
            <w:pPr>
              <w:rPr>
                <w:rFonts w:ascii="Arial" w:hAnsi="Arial" w:cs="Arial"/>
                <w:sz w:val="20"/>
                <w:szCs w:val="20"/>
              </w:rPr>
            </w:pPr>
            <w:r w:rsidRPr="009A3DEC">
              <w:rPr>
                <w:rFonts w:ascii="Arial" w:hAnsi="Arial" w:cs="Arial"/>
                <w:sz w:val="20"/>
                <w:szCs w:val="20"/>
              </w:rPr>
              <w:t>Lori Rodgers</w:t>
            </w:r>
          </w:p>
        </w:tc>
        <w:tc>
          <w:tcPr>
            <w:tcW w:w="2965" w:type="dxa"/>
            <w:tcBorders>
              <w:top w:val="nil"/>
              <w:left w:val="nil"/>
              <w:bottom w:val="single" w:sz="4" w:space="0" w:color="auto"/>
              <w:right w:val="single" w:sz="4" w:space="0" w:color="auto"/>
            </w:tcBorders>
            <w:shd w:val="clear" w:color="auto" w:fill="auto"/>
            <w:noWrap/>
            <w:vAlign w:val="bottom"/>
          </w:tcPr>
          <w:p w:rsidR="00695684" w:rsidRPr="009A3DEC" w:rsidRDefault="00DD741D" w:rsidP="001735FC">
            <w:pPr>
              <w:rPr>
                <w:rFonts w:ascii="Arial" w:hAnsi="Arial" w:cs="Arial"/>
                <w:color w:val="0000FF"/>
                <w:sz w:val="20"/>
                <w:szCs w:val="20"/>
                <w:u w:val="single"/>
              </w:rPr>
            </w:pPr>
            <w:hyperlink r:id="rId50" w:history="1">
              <w:r w:rsidR="00695684" w:rsidRPr="009A3DEC">
                <w:rPr>
                  <w:rStyle w:val="Hyperlink"/>
                  <w:rFonts w:ascii="Arial" w:hAnsi="Arial" w:cs="Arial"/>
                  <w:sz w:val="20"/>
                  <w:szCs w:val="20"/>
                </w:rPr>
                <w:t>lori@iu28.org</w:t>
              </w:r>
            </w:hyperlink>
          </w:p>
        </w:tc>
      </w:tr>
      <w:tr w:rsidR="00695684" w:rsidRPr="009A3DEC">
        <w:trPr>
          <w:trHeight w:val="255"/>
        </w:trPr>
        <w:tc>
          <w:tcPr>
            <w:tcW w:w="580" w:type="dxa"/>
            <w:tcBorders>
              <w:top w:val="nil"/>
              <w:left w:val="single" w:sz="4" w:space="0" w:color="auto"/>
              <w:bottom w:val="nil"/>
              <w:right w:val="single" w:sz="4" w:space="0" w:color="auto"/>
            </w:tcBorders>
            <w:shd w:val="clear" w:color="auto" w:fill="auto"/>
            <w:noWrap/>
            <w:vAlign w:val="bottom"/>
          </w:tcPr>
          <w:p w:rsidR="00695684" w:rsidRPr="009A3DEC" w:rsidRDefault="00695684" w:rsidP="001735FC">
            <w:pPr>
              <w:jc w:val="center"/>
              <w:rPr>
                <w:rFonts w:ascii="Arial" w:hAnsi="Arial" w:cs="Arial"/>
                <w:sz w:val="20"/>
                <w:szCs w:val="20"/>
              </w:rPr>
            </w:pPr>
            <w:r w:rsidRPr="009A3DEC">
              <w:rPr>
                <w:rFonts w:ascii="Arial" w:hAnsi="Arial" w:cs="Arial"/>
                <w:sz w:val="20"/>
                <w:szCs w:val="20"/>
              </w:rPr>
              <w:t>29</w:t>
            </w:r>
          </w:p>
        </w:tc>
        <w:tc>
          <w:tcPr>
            <w:tcW w:w="2495" w:type="dxa"/>
            <w:tcBorders>
              <w:top w:val="nil"/>
              <w:left w:val="nil"/>
              <w:bottom w:val="nil"/>
              <w:right w:val="single" w:sz="4" w:space="0" w:color="auto"/>
            </w:tcBorders>
            <w:shd w:val="clear" w:color="auto" w:fill="auto"/>
            <w:noWrap/>
            <w:vAlign w:val="bottom"/>
          </w:tcPr>
          <w:p w:rsidR="00695684" w:rsidRPr="009A3DEC" w:rsidRDefault="00695684" w:rsidP="001735FC">
            <w:pPr>
              <w:rPr>
                <w:rFonts w:ascii="Arial" w:hAnsi="Arial" w:cs="Arial"/>
                <w:sz w:val="20"/>
                <w:szCs w:val="20"/>
              </w:rPr>
            </w:pPr>
            <w:r w:rsidRPr="009A3DEC">
              <w:rPr>
                <w:rFonts w:ascii="Arial" w:hAnsi="Arial" w:cs="Arial"/>
                <w:sz w:val="20"/>
                <w:szCs w:val="20"/>
              </w:rPr>
              <w:t>Evelyn Wassel</w:t>
            </w:r>
          </w:p>
        </w:tc>
        <w:tc>
          <w:tcPr>
            <w:tcW w:w="2965" w:type="dxa"/>
            <w:tcBorders>
              <w:top w:val="nil"/>
              <w:left w:val="nil"/>
              <w:bottom w:val="nil"/>
              <w:right w:val="single" w:sz="4" w:space="0" w:color="auto"/>
            </w:tcBorders>
            <w:shd w:val="clear" w:color="auto" w:fill="auto"/>
            <w:noWrap/>
            <w:vAlign w:val="bottom"/>
          </w:tcPr>
          <w:p w:rsidR="00695684" w:rsidRPr="009A3DEC" w:rsidRDefault="00DD741D" w:rsidP="001735FC">
            <w:hyperlink r:id="rId51" w:history="1">
              <w:r w:rsidR="00695684" w:rsidRPr="009A3DEC">
                <w:rPr>
                  <w:rStyle w:val="Hyperlink"/>
                  <w:rFonts w:ascii="Arial" w:hAnsi="Arial" w:cs="Arial"/>
                  <w:sz w:val="20"/>
                  <w:szCs w:val="20"/>
                </w:rPr>
                <w:t>dewassel@comcast.net</w:t>
              </w:r>
            </w:hyperlink>
          </w:p>
        </w:tc>
      </w:tr>
    </w:tbl>
    <w:p w:rsidR="001735FC" w:rsidRPr="009A3DEC" w:rsidRDefault="001735FC" w:rsidP="001735FC">
      <w:pPr>
        <w:ind w:left="-180"/>
      </w:pPr>
    </w:p>
    <w:p w:rsidR="00695684" w:rsidRPr="009A3DEC" w:rsidRDefault="00695684" w:rsidP="001735FC">
      <w:pPr>
        <w:ind w:left="-180"/>
      </w:pPr>
    </w:p>
    <w:p w:rsidR="001735FC" w:rsidRPr="00243027" w:rsidRDefault="001735FC" w:rsidP="001735FC">
      <w:pPr>
        <w:ind w:left="-180"/>
        <w:rPr>
          <w:b/>
        </w:rPr>
      </w:pPr>
      <w:bookmarkStart w:id="59" w:name="PDEcoachmentors"/>
      <w:bookmarkEnd w:id="59"/>
      <w:r w:rsidRPr="00243027">
        <w:rPr>
          <w:b/>
        </w:rPr>
        <w:t xml:space="preserve">PDE Coach Mentors </w:t>
      </w:r>
    </w:p>
    <w:p w:rsidR="001735FC" w:rsidRPr="009A3DEC" w:rsidRDefault="001735FC" w:rsidP="001735FC">
      <w:pPr>
        <w:autoSpaceDE w:val="0"/>
        <w:autoSpaceDN w:val="0"/>
        <w:adjustRightInd w:val="0"/>
        <w:ind w:left="-180"/>
      </w:pPr>
      <w:r w:rsidRPr="009A3DEC">
        <w:t xml:space="preserve">A Pennsylvania Department of Education (PDE) Mentor supports the </w:t>
      </w:r>
      <w:r w:rsidR="004F7195" w:rsidRPr="009A3DEC">
        <w:t>Classrooms for the Future/21</w:t>
      </w:r>
      <w:r w:rsidR="004F7195" w:rsidRPr="009A3DEC">
        <w:rPr>
          <w:vertAlign w:val="superscript"/>
        </w:rPr>
        <w:t>st</w:t>
      </w:r>
      <w:r w:rsidR="004F7195" w:rsidRPr="009A3DEC">
        <w:t xml:space="preserve"> Century Teaching and Learning</w:t>
      </w:r>
      <w:r w:rsidR="004C7058">
        <w:t>/EETT</w:t>
      </w:r>
      <w:r w:rsidR="004F7195" w:rsidRPr="009A3DEC">
        <w:t xml:space="preserve"> </w:t>
      </w:r>
      <w:r w:rsidRPr="009A3DEC">
        <w:t>initiative building both capacity and sustainability for the CFF</w:t>
      </w:r>
      <w:r w:rsidR="004F7195" w:rsidRPr="009A3DEC">
        <w:t>/21</w:t>
      </w:r>
      <w:r w:rsidR="004F7195" w:rsidRPr="009A3DEC">
        <w:rPr>
          <w:vertAlign w:val="superscript"/>
        </w:rPr>
        <w:t>st</w:t>
      </w:r>
      <w:r w:rsidR="004F7195" w:rsidRPr="009A3DEC">
        <w:t xml:space="preserve"> CT&amp;L</w:t>
      </w:r>
      <w:r w:rsidR="004C7058">
        <w:t>/EETT</w:t>
      </w:r>
      <w:r w:rsidRPr="009A3DEC">
        <w:t xml:space="preserve"> program. The PDE Mentor models the mentoring process for the IU TIMs. The PDE Mentor fosters a professional learning environment for all members and partners of CFF. In this non-supervisory role, the PDE Mentor acts as a critical friend by providing assistance, structure, and guidance to IU TIMs in support of the </w:t>
      </w:r>
      <w:r w:rsidR="004C7058" w:rsidRPr="009A3DEC">
        <w:t>CFF/21</w:t>
      </w:r>
      <w:r w:rsidR="004C7058" w:rsidRPr="009A3DEC">
        <w:rPr>
          <w:vertAlign w:val="superscript"/>
        </w:rPr>
        <w:t>st</w:t>
      </w:r>
      <w:r w:rsidR="004C7058" w:rsidRPr="009A3DEC">
        <w:t xml:space="preserve"> CT&amp;L</w:t>
      </w:r>
      <w:r w:rsidR="004C7058">
        <w:t>/EETT</w:t>
      </w:r>
      <w:r w:rsidR="004C7058" w:rsidRPr="009A3DEC">
        <w:t xml:space="preserve"> </w:t>
      </w:r>
      <w:r w:rsidRPr="009A3DEC">
        <w:t>goals, when and where needed. PDE Mentors work with individual instructional technology coaches in collaboration with IU TIMs or upon PDE's request.</w:t>
      </w:r>
    </w:p>
    <w:p w:rsidR="001735FC" w:rsidRPr="009A3DEC" w:rsidRDefault="001735FC" w:rsidP="001735FC">
      <w:pPr>
        <w:autoSpaceDE w:val="0"/>
        <w:autoSpaceDN w:val="0"/>
        <w:adjustRightInd w:val="0"/>
        <w:ind w:left="-180"/>
      </w:pPr>
    </w:p>
    <w:p w:rsidR="001735FC" w:rsidRPr="009A3DEC" w:rsidRDefault="001735FC" w:rsidP="001735FC">
      <w:pPr>
        <w:autoSpaceDE w:val="0"/>
        <w:autoSpaceDN w:val="0"/>
        <w:adjustRightInd w:val="0"/>
        <w:ind w:left="-180"/>
      </w:pPr>
      <w:r w:rsidRPr="009A3DEC">
        <w:t>The PDE Mentor collaborates with the IU TIMs in their efforts to help teachers transform classrooms into 21st Century, learner-centered environments that are authentic and relevant to students. The PDE Mentor is an active listener who respects confidentiality and models effective relationship building.</w:t>
      </w:r>
    </w:p>
    <w:p w:rsidR="001735FC" w:rsidRPr="009A3DEC" w:rsidRDefault="001735FC" w:rsidP="001735FC">
      <w:pPr>
        <w:autoSpaceDE w:val="0"/>
        <w:autoSpaceDN w:val="0"/>
        <w:adjustRightInd w:val="0"/>
        <w:ind w:left="-180"/>
      </w:pPr>
      <w:r w:rsidRPr="009A3DEC">
        <w:t xml:space="preserve"> </w:t>
      </w:r>
    </w:p>
    <w:p w:rsidR="001735FC" w:rsidRPr="009A3DEC" w:rsidRDefault="001735FC" w:rsidP="001735FC">
      <w:pPr>
        <w:autoSpaceDE w:val="0"/>
        <w:autoSpaceDN w:val="0"/>
        <w:adjustRightInd w:val="0"/>
        <w:ind w:left="-180"/>
      </w:pPr>
      <w:r w:rsidRPr="009A3DEC">
        <w:t>A PDE Mentor collaborates with IU TIMs regularly to determine the best methodology to support the IU TIMs efforts.  A PDE Mentor communicates regularly with the CFF Project Manager, vendors, and IU TIMs through face-to-face meetings, conference calls, webinars, telephone calls, and e-mail to ensure that schools successfully plan, implement and monitor their CFF programs.</w:t>
      </w:r>
    </w:p>
    <w:p w:rsidR="001735FC" w:rsidRPr="009A3DEC" w:rsidRDefault="001735FC" w:rsidP="001735FC">
      <w:pPr>
        <w:autoSpaceDE w:val="0"/>
        <w:autoSpaceDN w:val="0"/>
        <w:adjustRightInd w:val="0"/>
        <w:ind w:left="-180"/>
      </w:pPr>
    </w:p>
    <w:p w:rsidR="001735FC" w:rsidRPr="009A3DEC" w:rsidRDefault="001735FC" w:rsidP="001735FC">
      <w:pPr>
        <w:autoSpaceDE w:val="0"/>
        <w:autoSpaceDN w:val="0"/>
        <w:adjustRightInd w:val="0"/>
        <w:ind w:left="-180"/>
      </w:pPr>
      <w:r w:rsidRPr="009A3DEC">
        <w:t>A PDE Mentor is the first point-of-contact for the IU TIMs when there is a question or concern related to CFF.</w:t>
      </w:r>
    </w:p>
    <w:p w:rsidR="001735FC" w:rsidRPr="009A3DEC" w:rsidRDefault="001735FC" w:rsidP="001735FC">
      <w:pPr>
        <w:autoSpaceDE w:val="0"/>
        <w:autoSpaceDN w:val="0"/>
        <w:adjustRightInd w:val="0"/>
        <w:ind w:left="-180"/>
      </w:pPr>
    </w:p>
    <w:p w:rsidR="001735FC" w:rsidRPr="009A3DEC" w:rsidRDefault="001735FC" w:rsidP="001735FC">
      <w:pPr>
        <w:ind w:left="-180"/>
      </w:pPr>
      <w:r w:rsidRPr="009A3DEC">
        <w:t>PDE Mentors provide leadership for CFF coach professional development (PD) throughout Pennsylvania. PDE Mentors participate with the PDE Coach Collaborative Board. They actively engage the coach community to determine PD needs. They design and implement CFF coach PD opportunities provided by PDE, including, but not limited to, face-to-face workshops, webinars, and written materials.</w:t>
      </w:r>
    </w:p>
    <w:p w:rsidR="001735FC" w:rsidRPr="009A3DEC" w:rsidRDefault="001735FC" w:rsidP="001735FC">
      <w:pPr>
        <w:ind w:left="-180"/>
      </w:pPr>
    </w:p>
    <w:p w:rsidR="001735FC" w:rsidRPr="00695684" w:rsidRDefault="001735FC" w:rsidP="001735FC">
      <w:pPr>
        <w:ind w:left="-180"/>
        <w:rPr>
          <w:b/>
        </w:rPr>
      </w:pPr>
      <w:r w:rsidRPr="00695684">
        <w:rPr>
          <w:b/>
          <w:bCs/>
        </w:rPr>
        <w:t>PDE Coach Mentors 20</w:t>
      </w:r>
      <w:r w:rsidR="00695684" w:rsidRPr="00695684">
        <w:rPr>
          <w:b/>
          <w:bCs/>
        </w:rPr>
        <w:t>10</w:t>
      </w:r>
      <w:r w:rsidRPr="00695684">
        <w:rPr>
          <w:b/>
          <w:bCs/>
        </w:rPr>
        <w:t>-20</w:t>
      </w:r>
      <w:r w:rsidRPr="00695684" w:rsidDel="005A00C8">
        <w:rPr>
          <w:b/>
          <w:bCs/>
        </w:rPr>
        <w:t>1</w:t>
      </w:r>
      <w:r w:rsidR="00695684" w:rsidRPr="00695684">
        <w:rPr>
          <w:b/>
          <w:bCs/>
        </w:rPr>
        <w:t>1</w:t>
      </w: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 xml:space="preserve">Beth Cornell                                                       Virginia Glatzer </w:t>
      </w:r>
    </w:p>
    <w:p w:rsidR="001735FC" w:rsidRPr="009A3DEC" w:rsidRDefault="001735FC" w:rsidP="001735FC">
      <w:pPr>
        <w:pBdr>
          <w:top w:val="single" w:sz="4" w:space="1" w:color="auto"/>
          <w:left w:val="single" w:sz="4" w:space="4" w:color="auto"/>
          <w:bottom w:val="single" w:sz="4" w:space="1" w:color="auto"/>
          <w:right w:val="single" w:sz="4" w:space="4" w:color="auto"/>
        </w:pBdr>
        <w:ind w:left="-180"/>
        <w:rPr>
          <w:lang w:val="fr-FR"/>
        </w:rPr>
      </w:pPr>
      <w:r w:rsidRPr="009A3DEC">
        <w:rPr>
          <w:lang w:val="fr-FR"/>
        </w:rPr>
        <w:t>IUs 10, 14, 16, 17                                               IUs 20, 21, 22, 23</w:t>
      </w:r>
    </w:p>
    <w:p w:rsidR="001735FC" w:rsidRPr="009A3DEC" w:rsidRDefault="00DD741D" w:rsidP="001735FC">
      <w:pPr>
        <w:pBdr>
          <w:top w:val="single" w:sz="4" w:space="1" w:color="auto"/>
          <w:left w:val="single" w:sz="4" w:space="4" w:color="auto"/>
          <w:bottom w:val="single" w:sz="4" w:space="1" w:color="auto"/>
          <w:right w:val="single" w:sz="4" w:space="4" w:color="auto"/>
        </w:pBdr>
        <w:ind w:left="-180"/>
        <w:rPr>
          <w:lang w:val="fr-FR"/>
        </w:rPr>
      </w:pPr>
      <w:hyperlink r:id="rId52" w:history="1">
        <w:r w:rsidR="001735FC" w:rsidRPr="009A3DEC">
          <w:rPr>
            <w:rStyle w:val="Hyperlink"/>
            <w:lang w:val="fr-FR"/>
          </w:rPr>
          <w:t>bcornell17111@yahoo.com</w:t>
        </w:r>
      </w:hyperlink>
      <w:r w:rsidR="001735FC" w:rsidRPr="009A3DEC">
        <w:rPr>
          <w:lang w:val="fr-FR"/>
        </w:rPr>
        <w:t>                               </w:t>
      </w:r>
      <w:hyperlink r:id="rId53" w:history="1">
        <w:r w:rsidR="001735FC" w:rsidRPr="009A3DEC">
          <w:rPr>
            <w:rStyle w:val="Hyperlink"/>
            <w:lang w:val="fr-FR"/>
          </w:rPr>
          <w:t>vglatzer@infostweb.com</w:t>
        </w:r>
      </w:hyperlink>
    </w:p>
    <w:p w:rsidR="001735FC" w:rsidRPr="009A3DEC" w:rsidRDefault="001735FC" w:rsidP="001735FC">
      <w:pPr>
        <w:pBdr>
          <w:top w:val="single" w:sz="4" w:space="1" w:color="auto"/>
          <w:left w:val="single" w:sz="4" w:space="4" w:color="auto"/>
          <w:bottom w:val="single" w:sz="4" w:space="1" w:color="auto"/>
          <w:right w:val="single" w:sz="4" w:space="4" w:color="auto"/>
        </w:pBdr>
        <w:ind w:left="-180"/>
        <w:rPr>
          <w:lang w:val="fr-FR"/>
        </w:rPr>
      </w:pPr>
      <w:r w:rsidRPr="009A3DEC">
        <w:rPr>
          <w:lang w:val="fr-FR"/>
        </w:rPr>
        <w:t>717-576-9070 cell                                              215-750-6018</w:t>
      </w:r>
    </w:p>
    <w:p w:rsidR="001735FC" w:rsidRPr="009A3DEC" w:rsidRDefault="001735FC" w:rsidP="001735FC">
      <w:pPr>
        <w:pBdr>
          <w:top w:val="single" w:sz="4" w:space="1" w:color="auto"/>
          <w:left w:val="single" w:sz="4" w:space="4" w:color="auto"/>
          <w:bottom w:val="single" w:sz="4" w:space="1" w:color="auto"/>
          <w:right w:val="single" w:sz="4" w:space="4" w:color="auto"/>
        </w:pBdr>
        <w:ind w:left="-180"/>
        <w:rPr>
          <w:lang w:val="fr-FR"/>
        </w:rPr>
      </w:pPr>
      <w:r w:rsidRPr="009A3DEC">
        <w:rPr>
          <w:lang w:val="fr-FR"/>
        </w:rPr>
        <w:t> </w:t>
      </w: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Madeline Keri                                                     Joanna Mangiapane</w:t>
      </w: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IUs 1, 6, 8, 10                                                     IUs 2, 3 (cohort 1 only), 4, 5, 27</w:t>
      </w:r>
    </w:p>
    <w:p w:rsidR="001735FC" w:rsidRPr="009A3DEC" w:rsidRDefault="00DD741D" w:rsidP="001735FC">
      <w:pPr>
        <w:pBdr>
          <w:top w:val="single" w:sz="4" w:space="1" w:color="auto"/>
          <w:left w:val="single" w:sz="4" w:space="4" w:color="auto"/>
          <w:bottom w:val="single" w:sz="4" w:space="1" w:color="auto"/>
          <w:right w:val="single" w:sz="4" w:space="4" w:color="auto"/>
        </w:pBdr>
        <w:ind w:left="-180"/>
      </w:pPr>
      <w:hyperlink r:id="rId54" w:history="1">
        <w:r w:rsidR="001735FC" w:rsidRPr="009A3DEC">
          <w:rPr>
            <w:rStyle w:val="Hyperlink"/>
          </w:rPr>
          <w:t>madelinekeri@gmail.com</w:t>
        </w:r>
      </w:hyperlink>
      <w:r w:rsidR="001735FC" w:rsidRPr="009A3DEC">
        <w:t xml:space="preserve">                         </w:t>
      </w:r>
      <w:r w:rsidR="001735FC" w:rsidRPr="009A3DEC">
        <w:tab/>
      </w:r>
      <w:hyperlink r:id="rId55" w:history="1">
        <w:r w:rsidR="001735FC" w:rsidRPr="009A3DEC">
          <w:rPr>
            <w:rStyle w:val="Hyperlink"/>
          </w:rPr>
          <w:t>jam@tietool.com</w:t>
        </w:r>
      </w:hyperlink>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rPr>
          <w:sz w:val="22"/>
          <w:szCs w:val="22"/>
        </w:rPr>
        <w:t>814-442-4787 cell</w:t>
      </w:r>
      <w:r w:rsidRPr="009A3DEC">
        <w:rPr>
          <w:sz w:val="28"/>
          <w:szCs w:val="28"/>
        </w:rPr>
        <w:t xml:space="preserve"> </w:t>
      </w:r>
      <w:r w:rsidRPr="009A3DEC">
        <w:t xml:space="preserve">                                    </w:t>
      </w:r>
      <w:r w:rsidRPr="009A3DEC">
        <w:tab/>
        <w:t>412-398-5034 cell</w:t>
      </w: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 </w:t>
      </w:r>
    </w:p>
    <w:p w:rsidR="001735FC" w:rsidRPr="009A3DEC" w:rsidRDefault="009F1B72" w:rsidP="001735FC">
      <w:pPr>
        <w:pBdr>
          <w:top w:val="single" w:sz="4" w:space="1" w:color="auto"/>
          <w:left w:val="single" w:sz="4" w:space="4" w:color="auto"/>
          <w:bottom w:val="single" w:sz="4" w:space="1" w:color="auto"/>
          <w:right w:val="single" w:sz="4" w:space="4" w:color="auto"/>
        </w:pBdr>
        <w:ind w:left="-180"/>
      </w:pPr>
      <w:r w:rsidRPr="009A3DEC">
        <w:t>Anne M</w:t>
      </w:r>
      <w:r w:rsidR="001735FC" w:rsidRPr="009A3DEC">
        <w:t>o</w:t>
      </w:r>
      <w:r w:rsidRPr="009A3DEC">
        <w:t>sakowski</w:t>
      </w:r>
      <w:r w:rsidR="001735FC" w:rsidRPr="009A3DEC">
        <w:t>                                  </w:t>
      </w:r>
      <w:r w:rsidRPr="009A3DEC">
        <w:t>   </w:t>
      </w:r>
      <w:r w:rsidRPr="009A3DEC">
        <w:tab/>
        <w:t xml:space="preserve"> Jim Gates </w:t>
      </w: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IUs 24, 25, 26                                                     IUs 11, 12, 13, 15</w:t>
      </w:r>
    </w:p>
    <w:p w:rsidR="001735FC" w:rsidRPr="009A3DEC" w:rsidRDefault="00DD741D" w:rsidP="001735FC">
      <w:pPr>
        <w:pBdr>
          <w:top w:val="single" w:sz="4" w:space="1" w:color="auto"/>
          <w:left w:val="single" w:sz="4" w:space="4" w:color="auto"/>
          <w:bottom w:val="single" w:sz="4" w:space="1" w:color="auto"/>
          <w:right w:val="single" w:sz="4" w:space="4" w:color="auto"/>
        </w:pBdr>
        <w:ind w:left="-180"/>
      </w:pPr>
      <w:hyperlink r:id="rId56" w:history="1">
        <w:r w:rsidR="009F1B72" w:rsidRPr="009A3DEC">
          <w:rPr>
            <w:rStyle w:val="Hyperlink"/>
          </w:rPr>
          <w:t>amosakowski@gmail.com</w:t>
        </w:r>
      </w:hyperlink>
      <w:r w:rsidR="001735FC" w:rsidRPr="009A3DEC">
        <w:t>                                 </w:t>
      </w:r>
      <w:hyperlink r:id="rId57" w:history="1">
        <w:r w:rsidR="001735FC" w:rsidRPr="009A3DEC">
          <w:rPr>
            <w:rStyle w:val="Hyperlink"/>
          </w:rPr>
          <w:t>jgates513@gmail.com</w:t>
        </w:r>
      </w:hyperlink>
      <w:r w:rsidR="001735FC" w:rsidRPr="009A3DEC">
        <w:t xml:space="preserve"> </w:t>
      </w:r>
    </w:p>
    <w:p w:rsidR="001735FC" w:rsidRPr="009A3DEC" w:rsidRDefault="009F1B72" w:rsidP="001735FC">
      <w:pPr>
        <w:pBdr>
          <w:top w:val="single" w:sz="4" w:space="1" w:color="auto"/>
          <w:left w:val="single" w:sz="4" w:space="4" w:color="auto"/>
          <w:bottom w:val="single" w:sz="4" w:space="1" w:color="auto"/>
          <w:right w:val="single" w:sz="4" w:space="4" w:color="auto"/>
        </w:pBdr>
        <w:ind w:left="-180"/>
      </w:pPr>
      <w:r w:rsidRPr="009A3DEC">
        <w:t>610-721-4825</w:t>
      </w:r>
      <w:r w:rsidR="001735FC" w:rsidRPr="009A3DEC">
        <w:t xml:space="preserve"> cell                                              717-773-6526 cell</w:t>
      </w: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 </w:t>
      </w: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Ralph Maltese                                                     Diane Chessman</w:t>
      </w: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 xml:space="preserve">IUs 18, 19, 29                                                     IUs </w:t>
      </w:r>
      <w:bookmarkStart w:id="60" w:name="OLE_LINK1"/>
      <w:r w:rsidRPr="009A3DEC">
        <w:t>3 (cohorts 2 and 3), 7, 9, 28</w:t>
      </w:r>
      <w:bookmarkEnd w:id="60"/>
    </w:p>
    <w:p w:rsidR="001735FC" w:rsidRPr="009A3DEC" w:rsidRDefault="00DD741D" w:rsidP="001735FC">
      <w:pPr>
        <w:pBdr>
          <w:top w:val="single" w:sz="4" w:space="1" w:color="auto"/>
          <w:left w:val="single" w:sz="4" w:space="4" w:color="auto"/>
          <w:bottom w:val="single" w:sz="4" w:space="1" w:color="auto"/>
          <w:right w:val="single" w:sz="4" w:space="4" w:color="auto"/>
        </w:pBdr>
        <w:ind w:left="-180"/>
      </w:pPr>
      <w:hyperlink r:id="rId58" w:history="1">
        <w:r w:rsidR="001735FC" w:rsidRPr="009A3DEC">
          <w:rPr>
            <w:rStyle w:val="Hyperlink"/>
          </w:rPr>
          <w:t>ralph.maltese@gmail.com</w:t>
        </w:r>
      </w:hyperlink>
      <w:r w:rsidR="001735FC" w:rsidRPr="009A3DEC">
        <w:t>                                 </w:t>
      </w:r>
      <w:hyperlink r:id="rId59" w:history="1">
        <w:r w:rsidR="001735FC" w:rsidRPr="009A3DEC">
          <w:rPr>
            <w:rStyle w:val="Hyperlink"/>
          </w:rPr>
          <w:t>dianechessman@gmail.com</w:t>
        </w:r>
      </w:hyperlink>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215-688-7296 cell                                              412-580-9413 cell</w:t>
      </w: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Matt Dancho</w:t>
      </w:r>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IU 3</w:t>
      </w:r>
    </w:p>
    <w:p w:rsidR="001735FC" w:rsidRPr="009A3DEC" w:rsidRDefault="00DD741D" w:rsidP="001735FC">
      <w:pPr>
        <w:pBdr>
          <w:top w:val="single" w:sz="4" w:space="1" w:color="auto"/>
          <w:left w:val="single" w:sz="4" w:space="4" w:color="auto"/>
          <w:bottom w:val="single" w:sz="4" w:space="1" w:color="auto"/>
          <w:right w:val="single" w:sz="4" w:space="4" w:color="auto"/>
        </w:pBdr>
        <w:ind w:left="-180"/>
      </w:pPr>
      <w:hyperlink r:id="rId60" w:history="1">
        <w:r w:rsidR="001735FC" w:rsidRPr="009A3DEC">
          <w:rPr>
            <w:rStyle w:val="Hyperlink"/>
          </w:rPr>
          <w:t>mjdancho@gmail.com</w:t>
        </w:r>
      </w:hyperlink>
    </w:p>
    <w:p w:rsidR="001735FC" w:rsidRPr="009A3DEC" w:rsidRDefault="001735FC" w:rsidP="001735FC">
      <w:pPr>
        <w:pBdr>
          <w:top w:val="single" w:sz="4" w:space="1" w:color="auto"/>
          <w:left w:val="single" w:sz="4" w:space="4" w:color="auto"/>
          <w:bottom w:val="single" w:sz="4" w:space="1" w:color="auto"/>
          <w:right w:val="single" w:sz="4" w:space="4" w:color="auto"/>
        </w:pBdr>
        <w:ind w:left="-180"/>
      </w:pPr>
      <w:r w:rsidRPr="009A3DEC">
        <w:t>724-681-7455</w:t>
      </w:r>
    </w:p>
    <w:p w:rsidR="001735FC" w:rsidRPr="009A3DEC" w:rsidRDefault="001735FC" w:rsidP="001735FC">
      <w:pPr>
        <w:ind w:left="-180"/>
      </w:pPr>
    </w:p>
    <w:p w:rsidR="001735FC" w:rsidRPr="00243027" w:rsidRDefault="001735FC" w:rsidP="001735FC">
      <w:pPr>
        <w:rPr>
          <w:b/>
          <w:sz w:val="28"/>
          <w:szCs w:val="28"/>
        </w:rPr>
      </w:pPr>
      <w:bookmarkStart w:id="61" w:name="CoachOnline"/>
      <w:bookmarkStart w:id="62" w:name="CoachOnlineCoachCourse"/>
      <w:bookmarkStart w:id="63" w:name="CoachesTrng"/>
      <w:bookmarkStart w:id="64" w:name="VendorProvidedCoach"/>
      <w:bookmarkStart w:id="65" w:name="OtherProfessional"/>
      <w:bookmarkEnd w:id="61"/>
      <w:bookmarkEnd w:id="62"/>
      <w:bookmarkEnd w:id="63"/>
      <w:bookmarkEnd w:id="64"/>
      <w:bookmarkEnd w:id="65"/>
      <w:r w:rsidRPr="00243027">
        <w:rPr>
          <w:b/>
          <w:sz w:val="28"/>
          <w:szCs w:val="28"/>
        </w:rPr>
        <w:t>Webinars for Instructional technology coaches</w:t>
      </w:r>
    </w:p>
    <w:p w:rsidR="001735FC" w:rsidRPr="009A3DEC" w:rsidRDefault="009A3DEC" w:rsidP="001735FC">
      <w:pPr>
        <w:rPr>
          <w:szCs w:val="28"/>
        </w:rPr>
      </w:pPr>
      <w:r w:rsidRPr="009A3DEC">
        <w:rPr>
          <w:szCs w:val="28"/>
        </w:rPr>
        <w:t xml:space="preserve">Throughout the year, there will be many opportunities to participate in free webinars aimed at topics of interest to instructional coaches.  Watch the cffcoaches listserv for upcoming events.  </w:t>
      </w:r>
    </w:p>
    <w:p w:rsidR="004F7195" w:rsidRPr="009A3DEC" w:rsidRDefault="004F7195" w:rsidP="001735FC">
      <w:pPr>
        <w:rPr>
          <w:sz w:val="28"/>
          <w:szCs w:val="28"/>
        </w:rPr>
      </w:pPr>
    </w:p>
    <w:p w:rsidR="004F7195" w:rsidRPr="00243027" w:rsidRDefault="004F7195" w:rsidP="001735FC">
      <w:pPr>
        <w:rPr>
          <w:b/>
          <w:sz w:val="28"/>
          <w:szCs w:val="28"/>
        </w:rPr>
      </w:pPr>
      <w:r w:rsidRPr="00243027">
        <w:rPr>
          <w:b/>
          <w:sz w:val="28"/>
          <w:szCs w:val="28"/>
        </w:rPr>
        <w:t>Face</w:t>
      </w:r>
      <w:r w:rsidR="003956AB">
        <w:rPr>
          <w:b/>
          <w:sz w:val="28"/>
          <w:szCs w:val="28"/>
        </w:rPr>
        <w:t>-</w:t>
      </w:r>
      <w:r w:rsidRPr="00243027">
        <w:rPr>
          <w:b/>
          <w:sz w:val="28"/>
          <w:szCs w:val="28"/>
        </w:rPr>
        <w:t>to</w:t>
      </w:r>
      <w:r w:rsidR="003956AB">
        <w:rPr>
          <w:b/>
          <w:sz w:val="28"/>
          <w:szCs w:val="28"/>
        </w:rPr>
        <w:t>-</w:t>
      </w:r>
      <w:r w:rsidRPr="00243027">
        <w:rPr>
          <w:b/>
          <w:sz w:val="28"/>
          <w:szCs w:val="28"/>
        </w:rPr>
        <w:t>Face events throughout the year</w:t>
      </w:r>
    </w:p>
    <w:p w:rsidR="001735FC" w:rsidRPr="009A3DEC" w:rsidRDefault="001735FC" w:rsidP="001735FC">
      <w:bookmarkStart w:id="66" w:name="PreconfCoachesPete"/>
      <w:bookmarkEnd w:id="66"/>
      <w:r w:rsidRPr="009A3DEC">
        <w:t>Pre-conference workshop for CFF</w:t>
      </w:r>
      <w:r w:rsidR="004F7195" w:rsidRPr="009A3DEC">
        <w:t>/21</w:t>
      </w:r>
      <w:r w:rsidR="004F7195" w:rsidRPr="009A3DEC">
        <w:rPr>
          <w:vertAlign w:val="superscript"/>
        </w:rPr>
        <w:t>st</w:t>
      </w:r>
      <w:r w:rsidR="004F7195" w:rsidRPr="009A3DEC">
        <w:t xml:space="preserve"> CT&amp;L/EETT</w:t>
      </w:r>
      <w:r w:rsidRPr="009A3DEC">
        <w:t xml:space="preserve"> Instructional Technology Coaches at PETE&amp;C Conference, Hershey (All Cohorts)</w:t>
      </w:r>
    </w:p>
    <w:p w:rsidR="001735FC" w:rsidRPr="009A3DEC" w:rsidRDefault="001735FC" w:rsidP="001735FC">
      <w:r w:rsidRPr="009A3DEC">
        <w:rPr>
          <w:szCs w:val="28"/>
        </w:rPr>
        <w:t>Saturday, F</w:t>
      </w:r>
      <w:r w:rsidR="00DD0613" w:rsidRPr="009A3DEC">
        <w:rPr>
          <w:szCs w:val="28"/>
        </w:rPr>
        <w:t>ebruary 12</w:t>
      </w:r>
      <w:r w:rsidRPr="009A3DEC">
        <w:rPr>
          <w:szCs w:val="28"/>
        </w:rPr>
        <w:t>, 2010 from 12 – 5 PM at the Hershey Lodge and Convention Center.</w:t>
      </w:r>
    </w:p>
    <w:p w:rsidR="001735FC" w:rsidRPr="009A3DEC" w:rsidRDefault="001735FC" w:rsidP="001735FC">
      <w:pPr>
        <w:rPr>
          <w:sz w:val="28"/>
          <w:szCs w:val="28"/>
        </w:rPr>
      </w:pPr>
    </w:p>
    <w:p w:rsidR="001735FC" w:rsidRPr="009A3DEC" w:rsidRDefault="001735FC" w:rsidP="001735FC">
      <w:bookmarkStart w:id="67" w:name="PreconfAdminsPete"/>
      <w:bookmarkEnd w:id="67"/>
      <w:r w:rsidRPr="009A3DEC">
        <w:t>Pre-conference workshop for CFF</w:t>
      </w:r>
      <w:r w:rsidR="00DD0613" w:rsidRPr="009A3DEC">
        <w:t>/21</w:t>
      </w:r>
      <w:r w:rsidR="00DD0613" w:rsidRPr="009A3DEC">
        <w:rPr>
          <w:vertAlign w:val="superscript"/>
        </w:rPr>
        <w:t>st</w:t>
      </w:r>
      <w:r w:rsidR="00DD0613" w:rsidRPr="009A3DEC">
        <w:t xml:space="preserve"> CT&amp;L/EETT</w:t>
      </w:r>
      <w:r w:rsidRPr="009A3DEC">
        <w:t xml:space="preserve"> Administrators at PETE&amp;C Conference, Hershey (All Cohorts) </w:t>
      </w:r>
      <w:r w:rsidR="00DD0613" w:rsidRPr="009A3DEC">
        <w:t>Sunday, February 13, 2011</w:t>
      </w:r>
      <w:r w:rsidRPr="009A3DEC">
        <w:t xml:space="preserve"> from 9 to 4 with an hour for lunch at the Hershey Lodge and Convention Center. </w:t>
      </w:r>
    </w:p>
    <w:p w:rsidR="001735FC" w:rsidRPr="009A3DEC" w:rsidRDefault="001735FC"/>
    <w:p w:rsidR="001735FC" w:rsidRPr="009A3DEC" w:rsidRDefault="001735FC" w:rsidP="001735FC">
      <w:pPr>
        <w:rPr>
          <w:rFonts w:cs="Courier New"/>
        </w:rPr>
      </w:pPr>
      <w:bookmarkStart w:id="68" w:name="PreconfAdminPSU1to1"/>
      <w:bookmarkEnd w:id="68"/>
      <w:r w:rsidRPr="009A3DEC">
        <w:rPr>
          <w:rFonts w:cs="Courier New"/>
        </w:rPr>
        <w:t>Pre-conference workshop for CFF</w:t>
      </w:r>
      <w:r w:rsidR="00DD0613" w:rsidRPr="009A3DEC">
        <w:rPr>
          <w:rFonts w:cs="Courier New"/>
        </w:rPr>
        <w:t>/21</w:t>
      </w:r>
      <w:r w:rsidR="00DD0613" w:rsidRPr="009A3DEC">
        <w:rPr>
          <w:rFonts w:cs="Courier New"/>
          <w:vertAlign w:val="superscript"/>
        </w:rPr>
        <w:t>st</w:t>
      </w:r>
      <w:r w:rsidR="00DD0613" w:rsidRPr="009A3DEC">
        <w:rPr>
          <w:rFonts w:cs="Courier New"/>
        </w:rPr>
        <w:t xml:space="preserve"> CT&amp;L</w:t>
      </w:r>
      <w:r w:rsidR="004C7058">
        <w:rPr>
          <w:rFonts w:cs="Courier New"/>
        </w:rPr>
        <w:t>/EETT</w:t>
      </w:r>
      <w:r w:rsidRPr="009A3DEC">
        <w:rPr>
          <w:rFonts w:cs="Courier New"/>
        </w:rPr>
        <w:t xml:space="preserve"> Administrators and instructional coaches at PSU 1:1Conference</w:t>
      </w:r>
      <w:r w:rsidR="00DD0613" w:rsidRPr="009A3DEC">
        <w:rPr>
          <w:rFonts w:cs="Courier New"/>
        </w:rPr>
        <w:t xml:space="preserve"> (All Cohorts), Monday, April 18, 2011</w:t>
      </w:r>
      <w:r w:rsidRPr="009A3DEC">
        <w:rPr>
          <w:rFonts w:cs="Courier New"/>
        </w:rPr>
        <w:t xml:space="preserve"> at State College.</w:t>
      </w:r>
    </w:p>
    <w:p w:rsidR="001735FC" w:rsidRPr="009A3DEC" w:rsidRDefault="001735FC" w:rsidP="001735FC">
      <w:pPr>
        <w:rPr>
          <w:rFonts w:cs="Courier New"/>
        </w:rPr>
      </w:pPr>
    </w:p>
    <w:p w:rsidR="001735FC" w:rsidRPr="009A3DEC" w:rsidRDefault="001735FC" w:rsidP="001735FC">
      <w:pPr>
        <w:rPr>
          <w:rFonts w:cs="Courier New"/>
        </w:rPr>
      </w:pPr>
      <w:r w:rsidRPr="009A3DEC">
        <w:rPr>
          <w:rFonts w:cs="Courier New"/>
        </w:rPr>
        <w:t xml:space="preserve">PSU 1:1 Computing Conference: For more information - </w:t>
      </w:r>
      <w:hyperlink w:anchor="PennState" w:history="1">
        <w:r w:rsidRPr="009A3DEC">
          <w:rPr>
            <w:rStyle w:val="Hyperlink"/>
            <w:rFonts w:cs="Courier New"/>
          </w:rPr>
          <w:t>PSU 1:1 Conference</w:t>
        </w:r>
      </w:hyperlink>
      <w:r w:rsidRPr="009A3DEC">
        <w:rPr>
          <w:rFonts w:cs="Courier New"/>
        </w:rPr>
        <w:t>.</w:t>
      </w:r>
      <w:r w:rsidRPr="009A3DEC">
        <w:rPr>
          <w:rFonts w:cs="Courier New"/>
        </w:rPr>
        <w:br/>
      </w:r>
    </w:p>
    <w:p w:rsidR="001735FC" w:rsidRPr="009A3DEC" w:rsidRDefault="001735FC" w:rsidP="001735FC">
      <w:bookmarkStart w:id="69" w:name="Librarians"/>
      <w:bookmarkEnd w:id="69"/>
      <w:r w:rsidRPr="009A3DEC">
        <w:t xml:space="preserve">Librarians and instructional technology Coaches Meeting – PSLA April </w:t>
      </w:r>
      <w:r w:rsidR="00DD0613" w:rsidRPr="009A3DEC">
        <w:t>28, 2011</w:t>
      </w:r>
      <w:r w:rsidRPr="009A3DEC">
        <w:t xml:space="preserve">, State College (All Cohorts) </w:t>
      </w:r>
    </w:p>
    <w:p w:rsidR="001735FC" w:rsidRPr="009A3DEC" w:rsidRDefault="001735FC" w:rsidP="001735FC">
      <w:r w:rsidRPr="009A3DEC">
        <w:t>In conjunction with the annual PSLA (Pennsylvania School Librarians Association), CFF</w:t>
      </w:r>
      <w:r w:rsidR="00DD0613" w:rsidRPr="009A3DEC">
        <w:t>/21</w:t>
      </w:r>
      <w:r w:rsidR="00DD0613" w:rsidRPr="009A3DEC">
        <w:rPr>
          <w:vertAlign w:val="superscript"/>
        </w:rPr>
        <w:t>st</w:t>
      </w:r>
      <w:r w:rsidR="00DD0613" w:rsidRPr="009A3DEC">
        <w:t xml:space="preserve"> C T&amp;L</w:t>
      </w:r>
      <w:r w:rsidRPr="009A3DEC">
        <w:t xml:space="preserve"> school librarians and CFF</w:t>
      </w:r>
      <w:r w:rsidR="00DD0613" w:rsidRPr="009A3DEC">
        <w:t>/21</w:t>
      </w:r>
      <w:r w:rsidR="00DD0613" w:rsidRPr="009A3DEC">
        <w:rPr>
          <w:vertAlign w:val="superscript"/>
        </w:rPr>
        <w:t>st</w:t>
      </w:r>
      <w:r w:rsidR="00DD0613" w:rsidRPr="009A3DEC">
        <w:t xml:space="preserve"> CT&amp;L</w:t>
      </w:r>
      <w:r w:rsidR="004C7058">
        <w:t>/EETT</w:t>
      </w:r>
      <w:r w:rsidRPr="009A3DEC">
        <w:t xml:space="preserve"> coaches will be invited to a preconference meeting to discuss the role of the high school librarian working with the instructional technology coach in the Classrooms for the Future project.  The ½ day event will be</w:t>
      </w:r>
      <w:r w:rsidR="00DD0613" w:rsidRPr="009A3DEC">
        <w:t xml:space="preserve"> held April 28</w:t>
      </w:r>
      <w:r w:rsidRPr="009A3DEC">
        <w:t xml:space="preserve"> from 8:30 to 11:30 at State College.  CFF</w:t>
      </w:r>
      <w:r w:rsidR="002F7055">
        <w:t>/EETT</w:t>
      </w:r>
      <w:r w:rsidRPr="009A3DEC">
        <w:t xml:space="preserve"> coaches and High School Librarians are invited.  Registration will be provided prior to the event.</w:t>
      </w:r>
    </w:p>
    <w:p w:rsidR="001735FC" w:rsidRPr="009A3DEC" w:rsidRDefault="001735FC" w:rsidP="001735FC"/>
    <w:p w:rsidR="001735FC" w:rsidRPr="009A3DEC" w:rsidRDefault="00DD0613" w:rsidP="001735FC">
      <w:pPr>
        <w:rPr>
          <w:color w:val="000000"/>
        </w:rPr>
      </w:pPr>
      <w:bookmarkStart w:id="70" w:name="CapitolDay"/>
      <w:bookmarkEnd w:id="70"/>
      <w:r w:rsidRPr="009A3DEC">
        <w:t>Capitol Day, May 9 or 16, 2011</w:t>
      </w:r>
      <w:r w:rsidR="001735FC" w:rsidRPr="009A3DEC">
        <w:t xml:space="preserve"> (All Cohorts) </w:t>
      </w:r>
    </w:p>
    <w:p w:rsidR="001735FC" w:rsidRPr="009A3DEC" w:rsidRDefault="001735FC" w:rsidP="001735FC">
      <w:r w:rsidRPr="009A3DEC">
        <w:t>The PDE will be hosting a Classrooms for the Future</w:t>
      </w:r>
      <w:r w:rsidR="00DD0613" w:rsidRPr="009A3DEC">
        <w:t>/21</w:t>
      </w:r>
      <w:r w:rsidR="00DD0613" w:rsidRPr="009A3DEC">
        <w:rPr>
          <w:vertAlign w:val="superscript"/>
        </w:rPr>
        <w:t>st</w:t>
      </w:r>
      <w:r w:rsidR="00DD0613" w:rsidRPr="009A3DEC">
        <w:t xml:space="preserve"> CT&amp;L/EETT</w:t>
      </w:r>
      <w:r w:rsidRPr="009A3DEC">
        <w:t xml:space="preserve"> Student Technology Showcase in the East Rotunda of the State Capitol Building.  The purpose is to have students shar</w:t>
      </w:r>
      <w:r w:rsidR="002F7055">
        <w:t>e</w:t>
      </w:r>
      <w:r w:rsidRPr="009A3DEC">
        <w:t xml:space="preserve"> their work using technology in their classrooms to legislators and their staffs. Please encourage your teachers and students to share their work using technology with PA legislators.  This year’s even</w:t>
      </w:r>
      <w:r w:rsidR="00DD0613" w:rsidRPr="009A3DEC">
        <w:t>t will be held is Monday, May 9 or 16, 2011</w:t>
      </w:r>
      <w:r w:rsidRPr="009A3DEC">
        <w:t xml:space="preserve"> from 10:00 – 2:00.  Mark your calendar.  Registration and guidelines will be forthcoming.</w:t>
      </w:r>
    </w:p>
    <w:p w:rsidR="001735FC" w:rsidRPr="009A3DEC" w:rsidRDefault="001735FC" w:rsidP="001735FC">
      <w:pPr>
        <w:ind w:right="-360"/>
        <w:rPr>
          <w:sz w:val="28"/>
          <w:szCs w:val="28"/>
        </w:rPr>
      </w:pPr>
      <w:bookmarkStart w:id="71" w:name="Keystone"/>
      <w:bookmarkEnd w:id="71"/>
      <w:r w:rsidRPr="009A3DEC">
        <w:rPr>
          <w:sz w:val="28"/>
          <w:szCs w:val="28"/>
        </w:rPr>
        <w:br w:type="page"/>
      </w:r>
    </w:p>
    <w:p w:rsidR="004E3FC2" w:rsidRPr="009A3DEC" w:rsidRDefault="004E3FC2" w:rsidP="004E3FC2">
      <w:pPr>
        <w:pBdr>
          <w:top w:val="single" w:sz="4" w:space="1" w:color="auto"/>
          <w:left w:val="single" w:sz="4" w:space="4" w:color="auto"/>
          <w:bottom w:val="single" w:sz="4" w:space="1" w:color="auto"/>
          <w:right w:val="single" w:sz="4" w:space="4" w:color="auto"/>
        </w:pBdr>
        <w:shd w:val="clear" w:color="auto" w:fill="CCCCCC"/>
        <w:rPr>
          <w:sz w:val="28"/>
          <w:szCs w:val="28"/>
        </w:rPr>
      </w:pPr>
      <w:bookmarkStart w:id="72" w:name="Evaluation"/>
      <w:bookmarkEnd w:id="72"/>
      <w:r w:rsidRPr="009A3DEC">
        <w:rPr>
          <w:rFonts w:ascii="Arial" w:hAnsi="Arial" w:cs="Arial"/>
          <w:sz w:val="32"/>
        </w:rPr>
        <w:t>Evaluation</w:t>
      </w:r>
    </w:p>
    <w:p w:rsidR="004E3FC2" w:rsidRPr="009A3DEC" w:rsidRDefault="004E3FC2" w:rsidP="004E3FC2">
      <w:pPr>
        <w:rPr>
          <w:sz w:val="28"/>
          <w:szCs w:val="28"/>
          <w:u w:val="single"/>
        </w:rPr>
      </w:pPr>
    </w:p>
    <w:p w:rsidR="004E3FC2" w:rsidRPr="00422FA2" w:rsidRDefault="004E3FC2" w:rsidP="004E3FC2">
      <w:pPr>
        <w:rPr>
          <w:b/>
          <w:szCs w:val="28"/>
          <w:u w:val="single"/>
        </w:rPr>
      </w:pPr>
      <w:r w:rsidRPr="00422FA2">
        <w:rPr>
          <w:b/>
          <w:sz w:val="28"/>
        </w:rPr>
        <w:t>Evaluation – All Cohort Groups</w:t>
      </w:r>
      <w:r w:rsidR="00695684" w:rsidRPr="00422FA2">
        <w:rPr>
          <w:b/>
          <w:sz w:val="28"/>
        </w:rPr>
        <w:t xml:space="preserve"> and EETT</w:t>
      </w:r>
    </w:p>
    <w:p w:rsidR="004E3FC2" w:rsidRPr="009A3DEC" w:rsidRDefault="004E3FC2" w:rsidP="004E3FC2">
      <w:r w:rsidRPr="009A3DEC">
        <w:t>Evaluation of the 21</w:t>
      </w:r>
      <w:r w:rsidRPr="009A3DEC">
        <w:rPr>
          <w:vertAlign w:val="superscript"/>
        </w:rPr>
        <w:t>st</w:t>
      </w:r>
      <w:r w:rsidRPr="009A3DEC">
        <w:t xml:space="preserve"> Century Teaching and Learning Initiative</w:t>
      </w:r>
      <w:r w:rsidR="00695684">
        <w:t xml:space="preserve"> and EETT</w:t>
      </w:r>
      <w:r w:rsidRPr="009A3DEC">
        <w:t xml:space="preserve"> provides critical indicators that help educational leaders steer the program and provides important information to the legislature to guide the expenditure of funds. Longitudinal reporting by the evaluation project provides PDE and the legislature with a picture of how teaching and learning have changed over time as a result of the program. This year’s evaluation focuses on the long-term impact of the program. The evaluation project is being conducted by a team spanning several institutions of higher education, under the direction of Dr. Kyle Peck and Robin Clausen at Penn State University. </w:t>
      </w:r>
    </w:p>
    <w:p w:rsidR="004E3FC2" w:rsidRPr="009A3DEC" w:rsidRDefault="004E3FC2" w:rsidP="004E3FC2"/>
    <w:p w:rsidR="004E3FC2" w:rsidRPr="009A3DEC" w:rsidRDefault="004E3FC2" w:rsidP="004E3FC2">
      <w:pPr>
        <w:autoSpaceDE w:val="0"/>
        <w:autoSpaceDN w:val="0"/>
        <w:adjustRightInd w:val="0"/>
      </w:pPr>
      <w:r w:rsidRPr="009A3DEC">
        <w:t>The evaluation of a complex initiative such as the 21</w:t>
      </w:r>
      <w:r w:rsidRPr="009A3DEC">
        <w:rPr>
          <w:vertAlign w:val="superscript"/>
        </w:rPr>
        <w:t>st</w:t>
      </w:r>
      <w:r w:rsidRPr="009A3DEC">
        <w:t xml:space="preserve"> Century Teaching and Learning </w:t>
      </w:r>
      <w:r w:rsidR="00695684" w:rsidRPr="009A3DEC">
        <w:t>Initiative</w:t>
      </w:r>
      <w:r w:rsidR="00695684">
        <w:t xml:space="preserve"> and EETT </w:t>
      </w:r>
      <w:r w:rsidRPr="009A3DEC">
        <w:t>is a significant undertaking with multiple goals.  The Evaluation Report describes:</w:t>
      </w:r>
    </w:p>
    <w:p w:rsidR="004E3FC2" w:rsidRPr="009A3DEC" w:rsidRDefault="004E3FC2" w:rsidP="004E3FC2">
      <w:pPr>
        <w:autoSpaceDE w:val="0"/>
        <w:autoSpaceDN w:val="0"/>
        <w:adjustRightInd w:val="0"/>
        <w:ind w:firstLine="720"/>
      </w:pPr>
    </w:p>
    <w:p w:rsidR="004E3FC2" w:rsidRPr="009A3DEC" w:rsidRDefault="004E3FC2" w:rsidP="004E3FC2">
      <w:pPr>
        <w:autoSpaceDE w:val="0"/>
        <w:autoSpaceDN w:val="0"/>
        <w:adjustRightInd w:val="0"/>
        <w:ind w:firstLine="720"/>
      </w:pPr>
      <w:r w:rsidRPr="009A3DEC">
        <w:t>The impact of the initiative on teaching practice</w:t>
      </w:r>
    </w:p>
    <w:p w:rsidR="004E3FC2" w:rsidRPr="009A3DEC" w:rsidRDefault="004E3FC2" w:rsidP="004E3FC2">
      <w:pPr>
        <w:autoSpaceDE w:val="0"/>
        <w:autoSpaceDN w:val="0"/>
        <w:adjustRightInd w:val="0"/>
        <w:ind w:firstLine="720"/>
      </w:pPr>
      <w:r w:rsidRPr="009A3DEC">
        <w:t>The impact of the initiative on student activity</w:t>
      </w:r>
    </w:p>
    <w:p w:rsidR="004E3FC2" w:rsidRPr="009A3DEC" w:rsidRDefault="004E3FC2" w:rsidP="004E3FC2">
      <w:pPr>
        <w:autoSpaceDE w:val="0"/>
        <w:autoSpaceDN w:val="0"/>
        <w:adjustRightInd w:val="0"/>
        <w:ind w:firstLine="720"/>
      </w:pPr>
      <w:r w:rsidRPr="009A3DEC">
        <w:t>The impact of the initiative on teacher attitudes</w:t>
      </w:r>
    </w:p>
    <w:p w:rsidR="004E3FC2" w:rsidRPr="009A3DEC" w:rsidRDefault="004E3FC2" w:rsidP="004E3FC2">
      <w:pPr>
        <w:autoSpaceDE w:val="0"/>
        <w:autoSpaceDN w:val="0"/>
        <w:adjustRightInd w:val="0"/>
        <w:ind w:firstLine="720"/>
      </w:pPr>
      <w:r w:rsidRPr="009A3DEC">
        <w:t>The impact of the initiative on student attitudes</w:t>
      </w:r>
    </w:p>
    <w:p w:rsidR="004E3FC2" w:rsidRPr="009A3DEC" w:rsidRDefault="004E3FC2" w:rsidP="004E3FC2">
      <w:pPr>
        <w:autoSpaceDE w:val="0"/>
        <w:autoSpaceDN w:val="0"/>
        <w:adjustRightInd w:val="0"/>
        <w:ind w:firstLine="720"/>
      </w:pPr>
      <w:r w:rsidRPr="009A3DEC">
        <w:t>Factors that appear to be enhancing or limiting the initiative's impact</w:t>
      </w:r>
    </w:p>
    <w:p w:rsidR="004E3FC2" w:rsidRPr="009A3DEC" w:rsidRDefault="004E3FC2" w:rsidP="004E3FC2">
      <w:pPr>
        <w:autoSpaceDE w:val="0"/>
        <w:autoSpaceDN w:val="0"/>
        <w:adjustRightInd w:val="0"/>
      </w:pPr>
    </w:p>
    <w:p w:rsidR="004E3FC2" w:rsidRPr="009A3DEC" w:rsidRDefault="004E3FC2" w:rsidP="004E3FC2">
      <w:pPr>
        <w:autoSpaceDE w:val="0"/>
        <w:autoSpaceDN w:val="0"/>
        <w:adjustRightInd w:val="0"/>
      </w:pPr>
      <w:r w:rsidRPr="009A3DEC">
        <w:t xml:space="preserve">This year’s evaluation will focus on answering the research questions using quantitative methods to extend our understanding of the long-term impact of the program.  </w:t>
      </w:r>
      <w:r w:rsidRPr="00695684">
        <w:rPr>
          <w:b/>
        </w:rPr>
        <w:t>There will only be one data collection window occurring in Spring of 2011</w:t>
      </w:r>
      <w:r w:rsidRPr="009A3DEC">
        <w:t>. Data collected by district personnel include three very important evaluation data sources, the PATI Survey, and the 21</w:t>
      </w:r>
      <w:r w:rsidRPr="009A3DEC">
        <w:rPr>
          <w:vertAlign w:val="superscript"/>
        </w:rPr>
        <w:t>st</w:t>
      </w:r>
      <w:r w:rsidRPr="009A3DEC">
        <w:t xml:space="preserve"> Century Teaching and Learning Initiative Surveys and Observation, which are described below. </w:t>
      </w:r>
    </w:p>
    <w:p w:rsidR="004E3FC2" w:rsidRPr="009A3DEC" w:rsidRDefault="004E3FC2" w:rsidP="004E3FC2"/>
    <w:p w:rsidR="004E3FC2" w:rsidRPr="009A3DEC" w:rsidDel="005A00C8" w:rsidRDefault="004E3FC2" w:rsidP="009A3DEC">
      <w:pPr>
        <w:pStyle w:val="ListParagraph"/>
        <w:numPr>
          <w:ilvl w:val="0"/>
          <w:numId w:val="33"/>
          <w:numberingChange w:id="73" w:author="Virginia Glatzer" w:date="2010-09-16T13:14:00Z" w:original="%1:1:3:."/>
        </w:numPr>
      </w:pPr>
      <w:bookmarkStart w:id="74" w:name="PATI"/>
      <w:bookmarkEnd w:id="74"/>
      <w:r w:rsidRPr="009A3DEC">
        <w:t>PATI (Pennsylvania Technology Inventory):</w:t>
      </w:r>
    </w:p>
    <w:p w:rsidR="004E3FC2" w:rsidRPr="009A3DEC" w:rsidRDefault="004E3FC2" w:rsidP="004E3FC2">
      <w:pPr>
        <w:rPr>
          <w:color w:val="000000"/>
        </w:rPr>
      </w:pPr>
      <w:r w:rsidRPr="009A3DEC">
        <w:t xml:space="preserve">ALL teachers and administrators participating in the </w:t>
      </w:r>
      <w:r w:rsidR="00355712">
        <w:t>CFF/</w:t>
      </w:r>
      <w:r w:rsidRPr="009A3DEC">
        <w:t>21</w:t>
      </w:r>
      <w:r w:rsidRPr="009A3DEC">
        <w:rPr>
          <w:vertAlign w:val="superscript"/>
        </w:rPr>
        <w:t>st</w:t>
      </w:r>
      <w:r w:rsidRPr="009A3DEC">
        <w:t xml:space="preserve"> Century Teaching and Learning Initiative</w:t>
      </w:r>
      <w:r w:rsidR="00695684">
        <w:t>/EETT</w:t>
      </w:r>
      <w:r w:rsidRPr="009A3DEC">
        <w:t xml:space="preserve"> are required to respond to the annual PATI survey to help establish and maintain important baseline data about technology access and use in PA.</w:t>
      </w:r>
      <w:r w:rsidRPr="009A3DEC" w:rsidDel="0020163C">
        <w:rPr>
          <w:color w:val="000000"/>
        </w:rPr>
        <w:t xml:space="preserve"> </w:t>
      </w:r>
      <w:r w:rsidRPr="009A3DEC">
        <w:rPr>
          <w:color w:val="000000"/>
        </w:rPr>
        <w:t>Questions focus on the changes in instructional practice, gains in student achievement, trends in the development of 21</w:t>
      </w:r>
      <w:r w:rsidRPr="009A3DEC">
        <w:rPr>
          <w:color w:val="000000"/>
          <w:vertAlign w:val="superscript"/>
        </w:rPr>
        <w:t>st</w:t>
      </w:r>
      <w:r w:rsidRPr="009A3DEC">
        <w:rPr>
          <w:color w:val="000000"/>
        </w:rPr>
        <w:t xml:space="preserve"> Century Skills among students, and the professional development provided to teachers.</w:t>
      </w:r>
    </w:p>
    <w:p w:rsidR="004E3FC2" w:rsidRPr="009A3DEC" w:rsidRDefault="004E3FC2" w:rsidP="004E3FC2">
      <w:pPr>
        <w:rPr>
          <w:color w:val="000000"/>
        </w:rPr>
      </w:pPr>
    </w:p>
    <w:p w:rsidR="004E3FC2" w:rsidRPr="009A3DEC" w:rsidRDefault="004E3FC2" w:rsidP="004E3FC2">
      <w:pPr>
        <w:rPr>
          <w:color w:val="000000"/>
        </w:rPr>
      </w:pPr>
      <w:r w:rsidRPr="009A3DEC">
        <w:rPr>
          <w:color w:val="000000"/>
        </w:rPr>
        <w:t xml:space="preserve">Think of the PATI as providing the broader picture of technology use within a school and the </w:t>
      </w:r>
      <w:r w:rsidR="00355712">
        <w:rPr>
          <w:color w:val="000000"/>
        </w:rPr>
        <w:t>CFF/</w:t>
      </w:r>
      <w:r w:rsidRPr="009A3DEC">
        <w:rPr>
          <w:color w:val="000000"/>
        </w:rPr>
        <w:t>21</w:t>
      </w:r>
      <w:r w:rsidRPr="009A3DEC">
        <w:rPr>
          <w:color w:val="000000"/>
          <w:vertAlign w:val="superscript"/>
        </w:rPr>
        <w:t>st</w:t>
      </w:r>
      <w:r w:rsidRPr="009A3DEC">
        <w:rPr>
          <w:color w:val="000000"/>
        </w:rPr>
        <w:t xml:space="preserve"> Century Teaching and Learning Initiative</w:t>
      </w:r>
      <w:r w:rsidR="00695684">
        <w:rPr>
          <w:color w:val="000000"/>
        </w:rPr>
        <w:t>/EETT</w:t>
      </w:r>
      <w:r w:rsidRPr="009A3DEC">
        <w:rPr>
          <w:color w:val="000000"/>
        </w:rPr>
        <w:t xml:space="preserve"> teacher surveys as looking at specific areas within participating classrooms.  Both are essential in determining the overall impact.  The Evaluation project has worked closely with individuals from PATI so that the </w:t>
      </w:r>
      <w:r w:rsidR="00355712">
        <w:rPr>
          <w:color w:val="000000"/>
        </w:rPr>
        <w:t>CFF/</w:t>
      </w:r>
      <w:r w:rsidRPr="009A3DEC">
        <w:rPr>
          <w:color w:val="000000"/>
        </w:rPr>
        <w:t>21</w:t>
      </w:r>
      <w:r w:rsidRPr="009A3DEC">
        <w:rPr>
          <w:color w:val="000000"/>
          <w:vertAlign w:val="superscript"/>
        </w:rPr>
        <w:t>st</w:t>
      </w:r>
      <w:r w:rsidRPr="009A3DEC">
        <w:rPr>
          <w:color w:val="000000"/>
        </w:rPr>
        <w:t xml:space="preserve"> Teaching and Learning Initiative Surveys are complementary to the PATI survey</w:t>
      </w:r>
      <w:r w:rsidRPr="009A3DEC" w:rsidDel="0020163C">
        <w:rPr>
          <w:color w:val="000000"/>
        </w:rPr>
        <w:t xml:space="preserve"> rather than redundant </w:t>
      </w:r>
      <w:r w:rsidRPr="009A3DEC">
        <w:rPr>
          <w:color w:val="000000"/>
        </w:rPr>
        <w:t>to</w:t>
      </w:r>
      <w:r w:rsidRPr="009A3DEC" w:rsidDel="0020163C">
        <w:rPr>
          <w:color w:val="000000"/>
        </w:rPr>
        <w:t xml:space="preserve"> it</w:t>
      </w:r>
      <w:r w:rsidRPr="009A3DEC">
        <w:rPr>
          <w:color w:val="000000"/>
        </w:rPr>
        <w:t xml:space="preserve">.  </w:t>
      </w:r>
      <w:r w:rsidRPr="009A3DEC" w:rsidDel="0020163C">
        <w:rPr>
          <w:color w:val="000000"/>
        </w:rPr>
        <w:t>The</w:t>
      </w:r>
      <w:r w:rsidRPr="009A3DEC">
        <w:rPr>
          <w:color w:val="000000"/>
        </w:rPr>
        <w:t xml:space="preserve"> PATI survey asks for teachers to enter their </w:t>
      </w:r>
      <w:r w:rsidR="00355712">
        <w:rPr>
          <w:color w:val="000000"/>
        </w:rPr>
        <w:t>CFF/</w:t>
      </w:r>
      <w:r w:rsidRPr="009A3DEC">
        <w:t>21</w:t>
      </w:r>
      <w:r w:rsidRPr="009A3DEC">
        <w:rPr>
          <w:vertAlign w:val="superscript"/>
        </w:rPr>
        <w:t>st</w:t>
      </w:r>
      <w:r w:rsidRPr="009A3DEC">
        <w:t xml:space="preserve"> Century Teaching and Learning initiative</w:t>
      </w:r>
      <w:r w:rsidR="00695684">
        <w:t>/EETT</w:t>
      </w:r>
      <w:r w:rsidRPr="009A3DEC">
        <w:rPr>
          <w:color w:val="000000"/>
        </w:rPr>
        <w:t xml:space="preserve"> Evaluation IDs, so that the data from the two surveys can be combined during analysis, rather than repeating questions on both surveys. </w:t>
      </w:r>
    </w:p>
    <w:p w:rsidR="004E3FC2" w:rsidRPr="009A3DEC" w:rsidRDefault="004E3FC2" w:rsidP="004E3FC2"/>
    <w:p w:rsidR="009A3DEC" w:rsidRPr="009A3DEC" w:rsidRDefault="009A3DEC" w:rsidP="004E3FC2"/>
    <w:p w:rsidR="009A3DEC" w:rsidRPr="009A3DEC" w:rsidRDefault="009A3DEC" w:rsidP="004E3FC2"/>
    <w:p w:rsidR="009A3DEC" w:rsidRPr="009A3DEC" w:rsidRDefault="009A3DEC" w:rsidP="004E3FC2"/>
    <w:p w:rsidR="004E3FC2" w:rsidRPr="009A3DEC" w:rsidRDefault="004E3FC2" w:rsidP="004E3FC2">
      <w:pPr>
        <w:pStyle w:val="ListParagraph"/>
        <w:numPr>
          <w:ilvl w:val="0"/>
          <w:numId w:val="33"/>
          <w:numberingChange w:id="75" w:author="Virginia Glatzer" w:date="2010-09-16T13:14:00Z" w:original="%1:2:3:."/>
        </w:numPr>
      </w:pPr>
      <w:bookmarkStart w:id="76" w:name="ClassroomObservations"/>
      <w:bookmarkEnd w:id="76"/>
      <w:r w:rsidRPr="009A3DEC">
        <w:t>Classroom Observations:</w:t>
      </w:r>
    </w:p>
    <w:p w:rsidR="004E3FC2" w:rsidRPr="009A3DEC" w:rsidRDefault="004E3FC2" w:rsidP="004E3FC2">
      <w:pPr>
        <w:ind w:right="-360"/>
      </w:pPr>
      <w:r w:rsidRPr="009A3DEC">
        <w:t xml:space="preserve">Two teachers in each school are randomly selected by the Penn State evaluation project to be observed twice a year over the course of the grant.  Each participating school will name a data collector and will enter the name and contact information (phone number and email address) of that person into the evaluation database using the Evaluation Dashboard at </w:t>
      </w:r>
      <w:hyperlink r:id="rId61" w:history="1">
        <w:r w:rsidRPr="009A3DEC">
          <w:rPr>
            <w:rStyle w:val="Hyperlink"/>
          </w:rPr>
          <w:t>http://cff.psu.edu</w:t>
        </w:r>
      </w:hyperlink>
      <w:r w:rsidRPr="009A3DEC">
        <w:t>, which is described below.</w:t>
      </w:r>
    </w:p>
    <w:p w:rsidR="004E3FC2" w:rsidRPr="009A3DEC" w:rsidRDefault="004E3FC2" w:rsidP="004E3FC2">
      <w:pPr>
        <w:ind w:right="-360"/>
      </w:pPr>
    </w:p>
    <w:p w:rsidR="004E3FC2" w:rsidRPr="009A3DEC" w:rsidRDefault="004E3FC2" w:rsidP="004E3FC2">
      <w:pPr>
        <w:rPr>
          <w:highlight w:val="yellow"/>
        </w:rPr>
      </w:pPr>
      <w:r w:rsidRPr="009A3DEC">
        <w:t xml:space="preserve">Data Collectors will observe teaching in selected classrooms, using the </w:t>
      </w:r>
      <w:r w:rsidR="00F411BE">
        <w:t>CFF/</w:t>
      </w:r>
      <w:r w:rsidRPr="009A3DEC">
        <w:t>21</w:t>
      </w:r>
      <w:r w:rsidRPr="009A3DEC">
        <w:rPr>
          <w:vertAlign w:val="superscript"/>
        </w:rPr>
        <w:t>st</w:t>
      </w:r>
      <w:r w:rsidRPr="009A3DEC">
        <w:t xml:space="preserve"> Century Teaching and Learning Initiative</w:t>
      </w:r>
      <w:r w:rsidR="00695684">
        <w:t>/EETT</w:t>
      </w:r>
      <w:r w:rsidRPr="009A3DEC">
        <w:t xml:space="preserve"> Observation form and will send data to the evaluation team.  We are using a web-based form developed and hosted by the Penn State University’s Survey Research Center to collect data from the observations.  Data Collectors with access to the Internet while conducting the observations may enter their observations online as they observe each teacher, while data collectors without internet access will need to record their observations on the paper form while in the classroom, and then upload the data using the web form at a later time.</w:t>
      </w:r>
    </w:p>
    <w:p w:rsidR="004E3FC2" w:rsidRPr="009A3DEC" w:rsidRDefault="004E3FC2" w:rsidP="004E3FC2">
      <w:pPr>
        <w:ind w:right="-360"/>
        <w:rPr>
          <w:highlight w:val="yellow"/>
        </w:rPr>
      </w:pPr>
    </w:p>
    <w:p w:rsidR="004E3FC2" w:rsidRPr="009A3DEC" w:rsidRDefault="004E3FC2" w:rsidP="004E3FC2">
      <w:pPr>
        <w:pStyle w:val="ListParagraph"/>
        <w:numPr>
          <w:ilvl w:val="0"/>
          <w:numId w:val="33"/>
          <w:numberingChange w:id="77" w:author="Virginia Glatzer" w:date="2010-09-16T13:14:00Z" w:original="%1:3:3:."/>
        </w:numPr>
      </w:pPr>
      <w:bookmarkStart w:id="78" w:name="TeacherandStudentSurveys"/>
      <w:bookmarkEnd w:id="78"/>
      <w:r w:rsidRPr="009A3DEC">
        <w:t>Teacher and Student Surveys</w:t>
      </w:r>
    </w:p>
    <w:p w:rsidR="004E3FC2" w:rsidRPr="009A3DEC" w:rsidRDefault="004E3FC2" w:rsidP="004E3FC2">
      <w:r w:rsidRPr="009A3DEC">
        <w:t xml:space="preserve">Online Teacher and Student surveys will be administered only once near the end of the school year.  All participating teachers and students are asked to respond to the </w:t>
      </w:r>
      <w:r w:rsidR="00F411BE">
        <w:t>CFF/</w:t>
      </w:r>
      <w:r w:rsidRPr="009A3DEC">
        <w:t>21</w:t>
      </w:r>
      <w:r w:rsidRPr="009A3DEC">
        <w:rPr>
          <w:vertAlign w:val="superscript"/>
        </w:rPr>
        <w:t>st</w:t>
      </w:r>
      <w:r w:rsidRPr="009A3DEC">
        <w:t xml:space="preserve"> Century Teaching and Learning</w:t>
      </w:r>
      <w:r w:rsidR="00B27A16">
        <w:t>/EETT</w:t>
      </w:r>
      <w:r w:rsidRPr="009A3DEC">
        <w:t xml:space="preserve"> surveys that are online and hosted at the Pennsylvania State University’s Survey Research Center.  School Administrators are asked to spread the implementation of the survey across the whole school day so as to help prevent such implementation issues as server overload. Please remind each teacher of his or her Evaluation ID when you send the survey invitation letter.   Access to the survey is provided on public side of the Dashboard, at </w:t>
      </w:r>
      <w:hyperlink r:id="rId62" w:history="1">
        <w:r w:rsidRPr="009A3DEC">
          <w:rPr>
            <w:rStyle w:val="Hyperlink"/>
          </w:rPr>
          <w:t>http://cff.psu.edu</w:t>
        </w:r>
      </w:hyperlink>
      <w:r w:rsidRPr="009A3DEC">
        <w:t>.</w:t>
      </w:r>
    </w:p>
    <w:p w:rsidR="004E3FC2" w:rsidRPr="009A3DEC" w:rsidRDefault="004E3FC2" w:rsidP="004E3FC2"/>
    <w:p w:rsidR="004E3FC2" w:rsidRPr="009A3DEC" w:rsidRDefault="004E3FC2" w:rsidP="004E3FC2">
      <w:pPr>
        <w:pStyle w:val="ListParagraph"/>
        <w:numPr>
          <w:ilvl w:val="0"/>
          <w:numId w:val="33"/>
          <w:numberingChange w:id="79" w:author="Virginia Glatzer" w:date="2010-09-16T13:14:00Z" w:original="%1:4:3:."/>
        </w:numPr>
      </w:pPr>
      <w:bookmarkStart w:id="80" w:name="SchoolBasedAnalysisofImpact"/>
      <w:bookmarkStart w:id="81" w:name="CFFEvaluationDashboard"/>
      <w:bookmarkEnd w:id="80"/>
      <w:bookmarkEnd w:id="81"/>
      <w:r w:rsidRPr="009A3DEC">
        <w:t xml:space="preserve">How to Use Evaluation Dashboard:  </w:t>
      </w:r>
      <w:hyperlink r:id="rId63" w:history="1">
        <w:r w:rsidRPr="009A3DEC">
          <w:rPr>
            <w:rStyle w:val="Hyperlink"/>
          </w:rPr>
          <w:t>http://cff.psu.edu</w:t>
        </w:r>
      </w:hyperlink>
    </w:p>
    <w:p w:rsidR="004E3FC2" w:rsidRPr="009A3DEC" w:rsidRDefault="004E3FC2" w:rsidP="004E3FC2">
      <w:r w:rsidRPr="009A3DEC">
        <w:t>The Evaluation Dashboard is the management tool used by both the evaluation team and the districts to coordinate the Evaluation.  Locally, the Dashboard is a tool that enhances school level understanding of progress toward cooperation with the goals of the evaluation.  At the state level, the dashboard enhances communication and monitoring between the districts and the evaluation project.</w:t>
      </w:r>
    </w:p>
    <w:p w:rsidR="004E3FC2" w:rsidRPr="009A3DEC" w:rsidRDefault="004E3FC2" w:rsidP="004E3FC2"/>
    <w:p w:rsidR="004E3FC2" w:rsidRPr="009A3DEC" w:rsidRDefault="004E3FC2" w:rsidP="004E3FC2">
      <w:r w:rsidRPr="009A3DEC">
        <w:t>On the homepage (</w:t>
      </w:r>
      <w:hyperlink r:id="rId64" w:history="1">
        <w:r w:rsidRPr="009A3DEC">
          <w:rPr>
            <w:rStyle w:val="Hyperlink"/>
          </w:rPr>
          <w:t>http://cff.psu.edu</w:t>
        </w:r>
      </w:hyperlink>
      <w:r w:rsidRPr="009A3DEC">
        <w:t>), the logon link that allows school leaders access to the protected parts of the evaluation system is in the upper right hand corner of the webpage.  If you have used the dashboard in previous years, your logon credentials are the same as last year.  As seen in the screenshot below, after you login you can navigate directly to the Dashboard using the "Dashboard" link on the right, or choose among the other options: Documents and Information, Evaluation Timeline Observation Record, PATI Survey, Presentation, Surveys, our most recent Evaluation report, or a Contact Us page. Additional information is available on the secure homepage under the FAQ section.</w:t>
      </w:r>
    </w:p>
    <w:p w:rsidR="004E3FC2" w:rsidRPr="009A3DEC" w:rsidRDefault="004E3FC2" w:rsidP="004E3FC2"/>
    <w:p w:rsidR="004E3FC2" w:rsidRPr="009A3DEC" w:rsidRDefault="004E3FC2" w:rsidP="004E3FC2"/>
    <w:p w:rsidR="004E3FC2" w:rsidRPr="009A3DEC" w:rsidRDefault="004E3FC2" w:rsidP="004E3FC2">
      <w:pPr>
        <w:jc w:val="center"/>
      </w:pPr>
    </w:p>
    <w:p w:rsidR="004E3FC2" w:rsidRPr="009A3DEC" w:rsidRDefault="00DD741D" w:rsidP="004E3FC2">
      <w:pPr>
        <w:ind w:left="-450"/>
        <w:jc w:val="center"/>
      </w:pPr>
      <w:r w:rsidRPr="00DD741D">
        <w:rPr>
          <w:szCs w:val="20"/>
        </w:rPr>
        <w:pict>
          <v:oval id="_x0000_s1041" style="position:absolute;left:0;text-align:left;margin-left:434.1pt;margin-top:4.2pt;width:67.75pt;height:156.8pt;z-index:251658240" filled="f" strokecolor="red" strokeweight="4.25pt"/>
        </w:pict>
      </w:r>
      <w:r w:rsidR="004E3FC2" w:rsidRPr="009A3DEC">
        <w:rPr>
          <w:noProof/>
        </w:rPr>
        <w:drawing>
          <wp:inline distT="0" distB="0" distL="0" distR="0">
            <wp:extent cx="6603175" cy="4088889"/>
            <wp:effectExtent l="50800" t="25400" r="26225" b="511"/>
            <wp:docPr id="7" name="Picture 1" descr=":Screen shot 2010-07-23 at 4.20.0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0-07-23 at 4.20.09 PM.png"/>
                    <pic:cNvPicPr>
                      <a:picLocks noChangeAspect="1" noChangeArrowheads="1"/>
                    </pic:cNvPicPr>
                  </pic:nvPicPr>
                  <pic:blipFill>
                    <a:blip r:embed="rId65" cstate="print"/>
                    <a:srcRect/>
                    <a:stretch>
                      <a:fillRect/>
                    </a:stretch>
                  </pic:blipFill>
                  <pic:spPr bwMode="auto">
                    <a:xfrm>
                      <a:off x="0" y="0"/>
                      <a:ext cx="6603175" cy="4088889"/>
                    </a:xfrm>
                    <a:prstGeom prst="rect">
                      <a:avLst/>
                    </a:prstGeom>
                    <a:noFill/>
                    <a:ln w="19050" cmpd="sng">
                      <a:solidFill>
                        <a:schemeClr val="tx1"/>
                      </a:solidFill>
                      <a:miter lim="800000"/>
                      <a:headEnd/>
                      <a:tailEnd/>
                    </a:ln>
                  </pic:spPr>
                </pic:pic>
              </a:graphicData>
            </a:graphic>
          </wp:inline>
        </w:drawing>
      </w:r>
    </w:p>
    <w:p w:rsidR="004E3FC2" w:rsidRPr="009A3DEC" w:rsidRDefault="004E3FC2" w:rsidP="004E3FC2">
      <w:pPr>
        <w:jc w:val="center"/>
      </w:pPr>
    </w:p>
    <w:p w:rsidR="004E3FC2" w:rsidRPr="009A3DEC" w:rsidRDefault="004E3FC2" w:rsidP="004E3FC2">
      <w:r w:rsidRPr="009A3DEC">
        <w:t>On the Dashboard, you can enter or edit school information, enter the percentages of classes that are impacted by the program, enter teacher information, and enter implementation data.   In the screenshot below we see the layout of the Dashboard.  The evaluation project also provides districts with school level data on their teacher and student responses, which are available through online reports in the Survey Data Exports Section.</w:t>
      </w:r>
    </w:p>
    <w:p w:rsidR="004E3FC2" w:rsidRPr="009A3DEC" w:rsidRDefault="004E3FC2" w:rsidP="004E3FC2"/>
    <w:p w:rsidR="004E3FC2" w:rsidRPr="009A3DEC" w:rsidRDefault="004E3FC2" w:rsidP="004E3FC2">
      <w:r w:rsidRPr="009A3DEC">
        <w:t>The Evaluation Schedule, showing all evaluation-related activities and when they are to be conducted, is shown below, as the last page of this section of the Handbook.</w:t>
      </w:r>
    </w:p>
    <w:p w:rsidR="004E3FC2" w:rsidRPr="009A3DEC" w:rsidRDefault="004E3FC2" w:rsidP="004E3FC2"/>
    <w:p w:rsidR="004E3FC2" w:rsidRPr="009A3DEC" w:rsidRDefault="004E3FC2" w:rsidP="004E3FC2">
      <w:pPr>
        <w:spacing w:line="360" w:lineRule="auto"/>
        <w:jc w:val="center"/>
      </w:pPr>
    </w:p>
    <w:p w:rsidR="004E3FC2" w:rsidRPr="009A3DEC" w:rsidRDefault="004E3FC2" w:rsidP="004E3FC2">
      <w:pPr>
        <w:spacing w:line="360" w:lineRule="auto"/>
        <w:ind w:left="-990"/>
        <w:jc w:val="center"/>
      </w:pPr>
      <w:r w:rsidRPr="009A3DEC">
        <w:rPr>
          <w:noProof/>
        </w:rPr>
        <w:drawing>
          <wp:inline distT="0" distB="0" distL="0" distR="0">
            <wp:extent cx="5486400" cy="4273550"/>
            <wp:effectExtent l="50800" t="25400" r="25400" b="19050"/>
            <wp:docPr id="8" name="Picture 2" descr=":Screen shot 2010-07-23 at 4.28.3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0-07-23 at 4.28.32 PM.png"/>
                    <pic:cNvPicPr>
                      <a:picLocks noChangeAspect="1" noChangeArrowheads="1"/>
                    </pic:cNvPicPr>
                  </pic:nvPicPr>
                  <pic:blipFill>
                    <a:blip r:embed="rId66" cstate="print"/>
                    <a:srcRect/>
                    <a:stretch>
                      <a:fillRect/>
                    </a:stretch>
                  </pic:blipFill>
                  <pic:spPr bwMode="auto">
                    <a:xfrm>
                      <a:off x="0" y="0"/>
                      <a:ext cx="5486400" cy="4273550"/>
                    </a:xfrm>
                    <a:prstGeom prst="rect">
                      <a:avLst/>
                    </a:prstGeom>
                    <a:noFill/>
                    <a:ln w="19050" cmpd="sng">
                      <a:solidFill>
                        <a:schemeClr val="tx1"/>
                      </a:solidFill>
                      <a:miter lim="800000"/>
                      <a:headEnd/>
                      <a:tailEnd/>
                    </a:ln>
                  </pic:spPr>
                </pic:pic>
              </a:graphicData>
            </a:graphic>
          </wp:inline>
        </w:drawing>
      </w:r>
    </w:p>
    <w:p w:rsidR="004E3FC2" w:rsidRPr="009A3DEC" w:rsidRDefault="004E3FC2" w:rsidP="004E3FC2">
      <w:pPr>
        <w:spacing w:line="360" w:lineRule="auto"/>
        <w:jc w:val="center"/>
      </w:pPr>
    </w:p>
    <w:p w:rsidR="004E3FC2" w:rsidRPr="009A3DEC" w:rsidRDefault="004E3FC2" w:rsidP="004E3FC2">
      <w:pPr>
        <w:jc w:val="center"/>
        <w:rPr>
          <w:color w:val="0000FF"/>
          <w:sz w:val="28"/>
        </w:rPr>
      </w:pPr>
      <w:r w:rsidRPr="009A3DEC">
        <w:rPr>
          <w:color w:val="0000FF"/>
          <w:sz w:val="28"/>
        </w:rPr>
        <w:br w:type="page"/>
      </w:r>
      <w:bookmarkStart w:id="82" w:name="CFFEvaluationSchedule"/>
      <w:bookmarkEnd w:id="82"/>
      <w:r w:rsidRPr="009A3DEC">
        <w:rPr>
          <w:color w:val="0000FF"/>
          <w:sz w:val="28"/>
        </w:rPr>
        <w:t xml:space="preserve"> Evaluation Schedule 2010-11</w:t>
      </w:r>
    </w:p>
    <w:p w:rsidR="004E3FC2" w:rsidRPr="009A3DEC" w:rsidRDefault="004E3FC2" w:rsidP="004E3FC2">
      <w:pPr>
        <w:jc w:val="center"/>
        <w:rPr>
          <w:color w:val="0000FF"/>
          <w:sz w:val="28"/>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40" w:type="dxa"/>
          <w:left w:w="140" w:type="dxa"/>
          <w:bottom w:w="140" w:type="dxa"/>
          <w:right w:w="140" w:type="dxa"/>
        </w:tblCellMar>
        <w:tblLook w:val="0000"/>
      </w:tblPr>
      <w:tblGrid>
        <w:gridCol w:w="715"/>
        <w:gridCol w:w="1862"/>
        <w:gridCol w:w="7273"/>
      </w:tblGrid>
      <w:tr w:rsidR="004E3FC2" w:rsidRPr="009A3DE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66671C">
            <w:pPr>
              <w:spacing w:beforeLines="1" w:afterLines="1"/>
              <w:rPr>
                <w:rFonts w:ascii="Times" w:eastAsiaTheme="minorHAnsi" w:hAnsi="Times"/>
                <w:sz w:val="16"/>
                <w:szCs w:val="16"/>
              </w:rPr>
              <w:pPrChange w:id="83" w:author="c-mirwise" w:date="2010-09-29T13:54:00Z">
                <w:pPr>
                  <w:spacing w:beforeLines="1" w:afterLines="1"/>
                </w:pPr>
              </w:pPrChange>
            </w:pPr>
            <w:r w:rsidRPr="009A3DEC">
              <w:rPr>
                <w:rFonts w:ascii="Times" w:eastAsiaTheme="minorHAnsi" w:hAnsi="Times"/>
                <w:sz w:val="16"/>
                <w:szCs w:val="16"/>
              </w:rPr>
              <w:t>Step 1</w:t>
            </w:r>
          </w:p>
        </w:tc>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2E212B">
            <w:pPr>
              <w:rPr>
                <w:rFonts w:ascii="Times" w:eastAsiaTheme="minorHAnsi" w:hAnsi="Times" w:cstheme="minorBidi"/>
                <w:sz w:val="16"/>
                <w:szCs w:val="16"/>
              </w:rPr>
            </w:pPr>
            <w:r w:rsidRPr="009A3DEC">
              <w:rPr>
                <w:rFonts w:ascii="Times" w:eastAsiaTheme="minorHAnsi" w:hAnsi="Times" w:cstheme="minorBidi"/>
                <w:sz w:val="16"/>
                <w:szCs w:val="16"/>
              </w:rPr>
              <w:t xml:space="preserve">October 30, 2010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E3FC2" w:rsidRPr="009A3DEC" w:rsidRDefault="004E3FC2" w:rsidP="0066671C">
            <w:pPr>
              <w:spacing w:beforeLines="1" w:afterLines="1"/>
              <w:rPr>
                <w:rFonts w:ascii="Times" w:eastAsiaTheme="minorHAnsi" w:hAnsi="Times"/>
                <w:sz w:val="16"/>
                <w:szCs w:val="16"/>
              </w:rPr>
              <w:pPrChange w:id="84" w:author="c-mirwise" w:date="2010-09-29T13:54:00Z">
                <w:pPr>
                  <w:spacing w:beforeLines="1" w:afterLines="1"/>
                </w:pPr>
              </w:pPrChange>
            </w:pPr>
            <w:r w:rsidRPr="009A3DEC">
              <w:rPr>
                <w:rFonts w:ascii="Times" w:eastAsiaTheme="minorHAnsi" w:hAnsi="Times"/>
                <w:sz w:val="16"/>
                <w:szCs w:val="16"/>
              </w:rPr>
              <w:t>Project Managers maintain implementation and related information on the Dashboard.</w:t>
            </w:r>
          </w:p>
        </w:tc>
      </w:tr>
      <w:tr w:rsidR="004E3FC2" w:rsidRPr="009A3DE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66671C">
            <w:pPr>
              <w:spacing w:beforeLines="1" w:afterLines="1"/>
              <w:rPr>
                <w:rFonts w:ascii="Times" w:eastAsiaTheme="minorHAnsi" w:hAnsi="Times"/>
                <w:sz w:val="16"/>
                <w:szCs w:val="16"/>
              </w:rPr>
              <w:pPrChange w:id="85" w:author="c-mirwise" w:date="2010-09-29T13:54:00Z">
                <w:pPr>
                  <w:spacing w:beforeLines="1" w:afterLines="1"/>
                </w:pPr>
              </w:pPrChange>
            </w:pPr>
            <w:r w:rsidRPr="009A3DEC">
              <w:rPr>
                <w:rFonts w:ascii="Times" w:eastAsiaTheme="minorHAnsi" w:hAnsi="Times"/>
                <w:sz w:val="16"/>
                <w:szCs w:val="16"/>
              </w:rPr>
              <w:t>Step 2</w:t>
            </w:r>
          </w:p>
        </w:tc>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2E212B">
            <w:pPr>
              <w:rPr>
                <w:rFonts w:ascii="Times" w:eastAsiaTheme="minorHAnsi" w:hAnsi="Times" w:cstheme="minorBidi"/>
                <w:sz w:val="16"/>
                <w:szCs w:val="16"/>
              </w:rPr>
            </w:pPr>
            <w:r w:rsidRPr="009A3DEC">
              <w:rPr>
                <w:rFonts w:ascii="Times" w:eastAsiaTheme="minorHAnsi" w:hAnsi="Times" w:cstheme="minorBidi"/>
                <w:sz w:val="16"/>
                <w:szCs w:val="16"/>
              </w:rPr>
              <w:t xml:space="preserve">March 1 – May 13 2011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E3FC2" w:rsidRPr="009A3DEC" w:rsidRDefault="004E3FC2" w:rsidP="0066671C">
            <w:pPr>
              <w:spacing w:beforeLines="1" w:afterLines="1"/>
              <w:rPr>
                <w:rFonts w:ascii="Times" w:eastAsiaTheme="minorHAnsi" w:hAnsi="Times"/>
                <w:sz w:val="16"/>
                <w:szCs w:val="16"/>
              </w:rPr>
              <w:pPrChange w:id="86" w:author="c-mirwise" w:date="2010-09-29T13:54:00Z">
                <w:pPr>
                  <w:spacing w:beforeLines="1" w:afterLines="1"/>
                </w:pPr>
              </w:pPrChange>
            </w:pPr>
            <w:r w:rsidRPr="009A3DEC">
              <w:rPr>
                <w:rFonts w:ascii="Times" w:eastAsiaTheme="minorHAnsi" w:hAnsi="Times"/>
                <w:sz w:val="16"/>
                <w:szCs w:val="16"/>
              </w:rPr>
              <w:t xml:space="preserve">Instructional Phase of the Pennsylvania Technology Inventory (PATI) is open. Project Managers remind teachers of their </w:t>
            </w:r>
            <w:r w:rsidRPr="009A3DEC">
              <w:rPr>
                <w:sz w:val="16"/>
              </w:rPr>
              <w:t>21</w:t>
            </w:r>
            <w:r w:rsidRPr="009A3DEC">
              <w:rPr>
                <w:sz w:val="16"/>
                <w:vertAlign w:val="superscript"/>
              </w:rPr>
              <w:t>st</w:t>
            </w:r>
            <w:r w:rsidRPr="009A3DEC">
              <w:rPr>
                <w:sz w:val="16"/>
              </w:rPr>
              <w:t xml:space="preserve"> Century Teaching and Learning Initiative</w:t>
            </w:r>
            <w:r w:rsidRPr="009A3DEC">
              <w:rPr>
                <w:rFonts w:ascii="Times" w:eastAsiaTheme="minorHAnsi" w:hAnsi="Times"/>
                <w:sz w:val="16"/>
                <w:szCs w:val="16"/>
              </w:rPr>
              <w:t xml:space="preserve"> Id, as they will be asked for that information on the survey.</w:t>
            </w:r>
          </w:p>
        </w:tc>
      </w:tr>
      <w:tr w:rsidR="004E3FC2" w:rsidRPr="009A3DE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66671C">
            <w:pPr>
              <w:spacing w:beforeLines="1" w:afterLines="1"/>
              <w:rPr>
                <w:rFonts w:ascii="Times" w:eastAsiaTheme="minorHAnsi" w:hAnsi="Times"/>
                <w:sz w:val="16"/>
                <w:szCs w:val="16"/>
              </w:rPr>
              <w:pPrChange w:id="87" w:author="c-mirwise" w:date="2010-09-29T13:54:00Z">
                <w:pPr>
                  <w:spacing w:beforeLines="1" w:afterLines="1"/>
                </w:pPr>
              </w:pPrChange>
            </w:pPr>
            <w:r w:rsidRPr="009A3DEC">
              <w:rPr>
                <w:rFonts w:ascii="Times" w:eastAsiaTheme="minorHAnsi" w:hAnsi="Times"/>
                <w:sz w:val="16"/>
                <w:szCs w:val="16"/>
              </w:rPr>
              <w:t>Step 3</w:t>
            </w:r>
          </w:p>
        </w:tc>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2E212B">
            <w:pPr>
              <w:rPr>
                <w:rFonts w:ascii="Times" w:eastAsiaTheme="minorHAnsi" w:hAnsi="Times" w:cstheme="minorBidi"/>
                <w:sz w:val="16"/>
                <w:szCs w:val="16"/>
              </w:rPr>
            </w:pPr>
            <w:r w:rsidRPr="009A3DEC">
              <w:rPr>
                <w:rFonts w:ascii="Times" w:eastAsiaTheme="minorHAnsi" w:hAnsi="Times" w:cstheme="minorBidi"/>
                <w:sz w:val="16"/>
                <w:szCs w:val="16"/>
              </w:rPr>
              <w:t xml:space="preserve">TBD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E3FC2" w:rsidRPr="009A3DEC" w:rsidRDefault="004E3FC2" w:rsidP="0066671C">
            <w:pPr>
              <w:spacing w:beforeLines="1" w:afterLines="1"/>
              <w:rPr>
                <w:rFonts w:ascii="Times" w:eastAsiaTheme="minorHAnsi" w:hAnsi="Times"/>
                <w:sz w:val="16"/>
                <w:szCs w:val="16"/>
              </w:rPr>
              <w:pPrChange w:id="88" w:author="c-mirwise" w:date="2010-09-29T13:54:00Z">
                <w:pPr>
                  <w:spacing w:beforeLines="1" w:afterLines="1"/>
                </w:pPr>
              </w:pPrChange>
            </w:pPr>
            <w:r w:rsidRPr="009A3DEC">
              <w:rPr>
                <w:rFonts w:ascii="Times" w:eastAsiaTheme="minorHAnsi" w:hAnsi="Times"/>
                <w:sz w:val="16"/>
                <w:szCs w:val="16"/>
              </w:rPr>
              <w:t>Webinars hosted by Penn State and PDE refresh district personnel on the responsibilities involved in the 2010 – 2011 CFF/EETT Evaluation.</w:t>
            </w:r>
          </w:p>
        </w:tc>
      </w:tr>
      <w:tr w:rsidR="004E3FC2" w:rsidRPr="009A3DE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66671C">
            <w:pPr>
              <w:spacing w:beforeLines="1" w:afterLines="1"/>
              <w:rPr>
                <w:rFonts w:ascii="Times" w:eastAsiaTheme="minorHAnsi" w:hAnsi="Times"/>
                <w:sz w:val="16"/>
                <w:szCs w:val="16"/>
              </w:rPr>
              <w:pPrChange w:id="89" w:author="c-mirwise" w:date="2010-09-29T13:54:00Z">
                <w:pPr>
                  <w:spacing w:beforeLines="1" w:afterLines="1"/>
                </w:pPr>
              </w:pPrChange>
            </w:pPr>
            <w:r w:rsidRPr="009A3DEC">
              <w:rPr>
                <w:rFonts w:ascii="Times" w:eastAsiaTheme="minorHAnsi" w:hAnsi="Times"/>
                <w:sz w:val="16"/>
                <w:szCs w:val="16"/>
              </w:rPr>
              <w:t>Step 4</w:t>
            </w:r>
          </w:p>
        </w:tc>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2E212B">
            <w:pPr>
              <w:rPr>
                <w:rFonts w:ascii="Times" w:eastAsiaTheme="minorHAnsi" w:hAnsi="Times" w:cstheme="minorBidi"/>
                <w:sz w:val="16"/>
                <w:szCs w:val="16"/>
              </w:rPr>
            </w:pPr>
            <w:r w:rsidRPr="009A3DEC">
              <w:rPr>
                <w:rFonts w:ascii="Times" w:eastAsiaTheme="minorHAnsi" w:hAnsi="Times" w:cstheme="minorBidi"/>
                <w:sz w:val="16"/>
                <w:szCs w:val="16"/>
              </w:rPr>
              <w:t xml:space="preserve">April 25 – May 27 2011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E3FC2" w:rsidRPr="009A3DEC" w:rsidRDefault="004E3FC2" w:rsidP="0066671C">
            <w:pPr>
              <w:spacing w:beforeLines="1" w:afterLines="1"/>
              <w:rPr>
                <w:rFonts w:ascii="Times" w:eastAsiaTheme="minorHAnsi" w:hAnsi="Times"/>
                <w:sz w:val="16"/>
                <w:szCs w:val="16"/>
              </w:rPr>
              <w:pPrChange w:id="90" w:author="c-mirwise" w:date="2010-09-29T13:54:00Z">
                <w:pPr>
                  <w:spacing w:beforeLines="1" w:afterLines="1"/>
                </w:pPr>
              </w:pPrChange>
            </w:pPr>
            <w:r w:rsidRPr="009A3DEC">
              <w:rPr>
                <w:rFonts w:ascii="Times" w:eastAsiaTheme="minorHAnsi" w:hAnsi="Times"/>
                <w:sz w:val="16"/>
                <w:szCs w:val="16"/>
              </w:rPr>
              <w:t>The Project Manager reminds the Teachers of their need to complete the Teacher and Student CFF/EETT Surveys and reminds them of their CFF/EETT Teacher ID numbers.</w:t>
            </w:r>
          </w:p>
        </w:tc>
      </w:tr>
      <w:tr w:rsidR="004E3FC2" w:rsidRPr="009A3DE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66671C">
            <w:pPr>
              <w:spacing w:beforeLines="1" w:afterLines="1"/>
              <w:rPr>
                <w:rFonts w:ascii="Times" w:eastAsiaTheme="minorHAnsi" w:hAnsi="Times"/>
                <w:sz w:val="16"/>
                <w:szCs w:val="16"/>
              </w:rPr>
              <w:pPrChange w:id="91" w:author="c-mirwise" w:date="2010-09-29T13:54:00Z">
                <w:pPr>
                  <w:spacing w:beforeLines="1" w:afterLines="1"/>
                </w:pPr>
              </w:pPrChange>
            </w:pPr>
            <w:r w:rsidRPr="009A3DEC">
              <w:rPr>
                <w:rFonts w:ascii="Times" w:eastAsiaTheme="minorHAnsi" w:hAnsi="Times"/>
                <w:sz w:val="16"/>
                <w:szCs w:val="16"/>
              </w:rPr>
              <w:t>Step 5</w:t>
            </w:r>
          </w:p>
        </w:tc>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2E212B">
            <w:pPr>
              <w:rPr>
                <w:rFonts w:ascii="Times" w:eastAsiaTheme="minorHAnsi" w:hAnsi="Times" w:cstheme="minorBidi"/>
                <w:sz w:val="16"/>
                <w:szCs w:val="16"/>
              </w:rPr>
            </w:pPr>
            <w:r w:rsidRPr="009A3DEC">
              <w:rPr>
                <w:rFonts w:ascii="Times" w:eastAsiaTheme="minorHAnsi" w:hAnsi="Times" w:cstheme="minorBidi"/>
                <w:sz w:val="16"/>
                <w:szCs w:val="16"/>
              </w:rPr>
              <w:t xml:space="preserve">May 2 – May 27 2011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E3FC2" w:rsidRPr="009A3DEC" w:rsidRDefault="004E3FC2" w:rsidP="0066671C">
            <w:pPr>
              <w:spacing w:beforeLines="1" w:afterLines="1"/>
              <w:rPr>
                <w:rFonts w:ascii="Times" w:eastAsiaTheme="minorHAnsi" w:hAnsi="Times"/>
                <w:sz w:val="16"/>
                <w:szCs w:val="16"/>
              </w:rPr>
              <w:pPrChange w:id="92" w:author="c-mirwise" w:date="2010-09-29T13:54:00Z">
                <w:pPr>
                  <w:spacing w:beforeLines="1" w:afterLines="1"/>
                </w:pPr>
              </w:pPrChange>
            </w:pPr>
            <w:r w:rsidRPr="009A3DEC">
              <w:rPr>
                <w:rFonts w:ascii="Times" w:eastAsiaTheme="minorHAnsi" w:hAnsi="Times"/>
                <w:sz w:val="16"/>
                <w:szCs w:val="16"/>
              </w:rPr>
              <w:t>Teachers and Students take the online surveys and the PSU Team posts real-time updates indicating which teachers and students have taken the surveys. The Principal monitors participation, ensuring that all surveys are completed during the designated window.</w:t>
            </w:r>
          </w:p>
        </w:tc>
      </w:tr>
      <w:tr w:rsidR="004E3FC2" w:rsidRPr="009A3DE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66671C">
            <w:pPr>
              <w:spacing w:beforeLines="1" w:afterLines="1"/>
              <w:rPr>
                <w:rFonts w:ascii="Times" w:eastAsiaTheme="minorHAnsi" w:hAnsi="Times"/>
                <w:sz w:val="16"/>
                <w:szCs w:val="16"/>
              </w:rPr>
              <w:pPrChange w:id="93" w:author="c-mirwise" w:date="2010-09-29T13:54:00Z">
                <w:pPr>
                  <w:spacing w:beforeLines="1" w:afterLines="1"/>
                </w:pPr>
              </w:pPrChange>
            </w:pPr>
            <w:r w:rsidRPr="009A3DEC">
              <w:rPr>
                <w:rFonts w:ascii="Times" w:eastAsiaTheme="minorHAnsi" w:hAnsi="Times"/>
                <w:sz w:val="16"/>
                <w:szCs w:val="16"/>
              </w:rPr>
              <w:t>Step 6</w:t>
            </w:r>
          </w:p>
        </w:tc>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2E212B">
            <w:pPr>
              <w:rPr>
                <w:rFonts w:ascii="Times" w:eastAsiaTheme="minorHAnsi" w:hAnsi="Times" w:cstheme="minorBidi"/>
                <w:sz w:val="16"/>
                <w:szCs w:val="16"/>
              </w:rPr>
            </w:pPr>
            <w:r w:rsidRPr="009A3DEC">
              <w:rPr>
                <w:rFonts w:ascii="Times" w:eastAsiaTheme="minorHAnsi" w:hAnsi="Times" w:cstheme="minorBidi"/>
                <w:sz w:val="16"/>
                <w:szCs w:val="16"/>
              </w:rPr>
              <w:t xml:space="preserve">May 2 – May 27 2011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E3FC2" w:rsidRPr="009A3DEC" w:rsidRDefault="004E3FC2" w:rsidP="0066671C">
            <w:pPr>
              <w:spacing w:beforeLines="1" w:afterLines="1"/>
              <w:rPr>
                <w:rFonts w:ascii="Times" w:eastAsiaTheme="minorHAnsi" w:hAnsi="Times"/>
                <w:sz w:val="16"/>
                <w:szCs w:val="16"/>
              </w:rPr>
              <w:pPrChange w:id="94" w:author="c-mirwise" w:date="2010-09-29T13:54:00Z">
                <w:pPr>
                  <w:spacing w:beforeLines="1" w:afterLines="1"/>
                </w:pPr>
              </w:pPrChange>
            </w:pPr>
            <w:r w:rsidRPr="009A3DEC">
              <w:rPr>
                <w:rFonts w:ascii="Times" w:eastAsiaTheme="minorHAnsi" w:hAnsi="Times"/>
                <w:sz w:val="16"/>
                <w:szCs w:val="16"/>
              </w:rPr>
              <w:t>The Data Collector conducts the classroom observations, the PSU Team posts real-time updates indicating which observations have been completed, and the Principal monitors participation, ensuring that all observations are completed in the designated window.</w:t>
            </w:r>
          </w:p>
        </w:tc>
      </w:tr>
      <w:tr w:rsidR="004E3FC2" w:rsidRPr="009A3DE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66671C">
            <w:pPr>
              <w:spacing w:beforeLines="1" w:afterLines="1"/>
              <w:rPr>
                <w:rFonts w:ascii="Times" w:eastAsiaTheme="minorHAnsi" w:hAnsi="Times"/>
                <w:sz w:val="16"/>
                <w:szCs w:val="16"/>
              </w:rPr>
              <w:pPrChange w:id="95" w:author="c-mirwise" w:date="2010-09-29T13:54:00Z">
                <w:pPr>
                  <w:spacing w:beforeLines="1" w:afterLines="1"/>
                </w:pPr>
              </w:pPrChange>
            </w:pPr>
            <w:r w:rsidRPr="009A3DEC">
              <w:rPr>
                <w:rFonts w:ascii="Times" w:eastAsiaTheme="minorHAnsi" w:hAnsi="Times"/>
                <w:sz w:val="16"/>
                <w:szCs w:val="16"/>
              </w:rPr>
              <w:t>Step 7</w:t>
            </w:r>
          </w:p>
        </w:tc>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2E212B">
            <w:pPr>
              <w:rPr>
                <w:rFonts w:ascii="Times" w:eastAsiaTheme="minorHAnsi" w:hAnsi="Times" w:cstheme="minorBidi"/>
                <w:sz w:val="16"/>
                <w:szCs w:val="16"/>
              </w:rPr>
            </w:pPr>
            <w:r w:rsidRPr="009A3DEC">
              <w:rPr>
                <w:rFonts w:ascii="Times" w:eastAsiaTheme="minorHAnsi" w:hAnsi="Times" w:cstheme="minorBidi"/>
                <w:sz w:val="16"/>
                <w:szCs w:val="16"/>
              </w:rPr>
              <w:t xml:space="preserve">June 3, 2011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E3FC2" w:rsidRPr="009A3DEC" w:rsidRDefault="004E3FC2" w:rsidP="0066671C">
            <w:pPr>
              <w:spacing w:beforeLines="1" w:afterLines="1"/>
              <w:rPr>
                <w:rFonts w:ascii="Times" w:eastAsiaTheme="minorHAnsi" w:hAnsi="Times"/>
                <w:sz w:val="16"/>
                <w:szCs w:val="16"/>
              </w:rPr>
              <w:pPrChange w:id="96" w:author="c-mirwise" w:date="2010-09-29T13:54:00Z">
                <w:pPr>
                  <w:spacing w:beforeLines="1" w:afterLines="1"/>
                </w:pPr>
              </w:pPrChange>
            </w:pPr>
            <w:r w:rsidRPr="009A3DEC">
              <w:rPr>
                <w:rFonts w:ascii="Times" w:eastAsiaTheme="minorHAnsi" w:hAnsi="Times"/>
                <w:sz w:val="16"/>
                <w:szCs w:val="16"/>
              </w:rPr>
              <w:t xml:space="preserve"> Project Managers maintain implementation and related information on the Dashboard.</w:t>
            </w:r>
          </w:p>
        </w:tc>
      </w:tr>
      <w:tr w:rsidR="004E3FC2" w:rsidRPr="009A3DE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66671C">
            <w:pPr>
              <w:spacing w:beforeLines="1" w:afterLines="1"/>
              <w:rPr>
                <w:rFonts w:ascii="Times" w:eastAsiaTheme="minorHAnsi" w:hAnsi="Times"/>
                <w:sz w:val="16"/>
                <w:szCs w:val="16"/>
              </w:rPr>
              <w:pPrChange w:id="97" w:author="c-mirwise" w:date="2010-09-29T13:54:00Z">
                <w:pPr>
                  <w:spacing w:beforeLines="1" w:afterLines="1"/>
                </w:pPr>
              </w:pPrChange>
            </w:pPr>
            <w:r w:rsidRPr="009A3DEC">
              <w:rPr>
                <w:rFonts w:ascii="Times" w:eastAsiaTheme="minorHAnsi" w:hAnsi="Times"/>
                <w:sz w:val="16"/>
                <w:szCs w:val="16"/>
              </w:rPr>
              <w:t>Step 8</w:t>
            </w:r>
          </w:p>
        </w:tc>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2E212B">
            <w:pPr>
              <w:rPr>
                <w:rFonts w:ascii="Times" w:eastAsiaTheme="minorHAnsi" w:hAnsi="Times" w:cstheme="minorBidi"/>
                <w:sz w:val="16"/>
                <w:szCs w:val="16"/>
              </w:rPr>
            </w:pPr>
            <w:r w:rsidRPr="009A3DEC">
              <w:rPr>
                <w:rFonts w:ascii="Times" w:eastAsiaTheme="minorHAnsi" w:hAnsi="Times" w:cstheme="minorBidi"/>
                <w:sz w:val="16"/>
                <w:szCs w:val="16"/>
              </w:rPr>
              <w:t xml:space="preserve">Summer, 2011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E3FC2" w:rsidRPr="009A3DEC" w:rsidRDefault="004E3FC2" w:rsidP="0066671C">
            <w:pPr>
              <w:spacing w:beforeLines="1" w:afterLines="1"/>
              <w:rPr>
                <w:rFonts w:ascii="Times" w:eastAsiaTheme="minorHAnsi" w:hAnsi="Times"/>
                <w:sz w:val="16"/>
                <w:szCs w:val="16"/>
              </w:rPr>
              <w:pPrChange w:id="98" w:author="c-mirwise" w:date="2010-09-29T13:54:00Z">
                <w:pPr>
                  <w:spacing w:beforeLines="1" w:afterLines="1"/>
                </w:pPr>
              </w:pPrChange>
            </w:pPr>
            <w:r w:rsidRPr="009A3DEC">
              <w:rPr>
                <w:rFonts w:ascii="Times" w:eastAsiaTheme="minorHAnsi" w:hAnsi="Times"/>
                <w:sz w:val="16"/>
                <w:szCs w:val="16"/>
              </w:rPr>
              <w:t>The Evaluation team analyzes the data and develops an CFF/EETT report to PDE.</w:t>
            </w:r>
          </w:p>
        </w:tc>
      </w:tr>
      <w:tr w:rsidR="004E3FC2" w:rsidRPr="009A3DE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66671C">
            <w:pPr>
              <w:spacing w:beforeLines="1" w:afterLines="1"/>
              <w:rPr>
                <w:rFonts w:ascii="Times" w:eastAsiaTheme="minorHAnsi" w:hAnsi="Times"/>
                <w:sz w:val="16"/>
                <w:szCs w:val="16"/>
              </w:rPr>
              <w:pPrChange w:id="99" w:author="c-mirwise" w:date="2010-09-29T13:54:00Z">
                <w:pPr>
                  <w:spacing w:beforeLines="1" w:afterLines="1"/>
                </w:pPr>
              </w:pPrChange>
            </w:pPr>
            <w:r w:rsidRPr="009A3DEC">
              <w:rPr>
                <w:rFonts w:ascii="Times" w:eastAsiaTheme="minorHAnsi" w:hAnsi="Times"/>
                <w:sz w:val="16"/>
                <w:szCs w:val="16"/>
              </w:rPr>
              <w:t>Step 9</w:t>
            </w:r>
          </w:p>
        </w:tc>
        <w:tc>
          <w:tcPr>
            <w:tcW w:w="0" w:type="auto"/>
            <w:tcBorders>
              <w:top w:val="outset" w:sz="6" w:space="0" w:color="auto"/>
              <w:left w:val="outset" w:sz="6" w:space="0" w:color="auto"/>
              <w:bottom w:val="outset" w:sz="6" w:space="0" w:color="auto"/>
              <w:right w:val="outset" w:sz="6" w:space="0" w:color="auto"/>
            </w:tcBorders>
            <w:shd w:val="clear" w:color="auto" w:fill="auto"/>
            <w:noWrap/>
          </w:tcPr>
          <w:p w:rsidR="004E3FC2" w:rsidRPr="009A3DEC" w:rsidRDefault="004E3FC2" w:rsidP="002E212B">
            <w:pPr>
              <w:rPr>
                <w:rFonts w:ascii="Times" w:eastAsiaTheme="minorHAnsi" w:hAnsi="Times" w:cstheme="minorBidi"/>
                <w:sz w:val="16"/>
                <w:szCs w:val="16"/>
              </w:rPr>
            </w:pPr>
            <w:r w:rsidRPr="009A3DEC">
              <w:rPr>
                <w:rFonts w:ascii="Times" w:eastAsiaTheme="minorHAnsi" w:hAnsi="Times" w:cstheme="minorBidi"/>
                <w:sz w:val="16"/>
                <w:szCs w:val="16"/>
              </w:rPr>
              <w:t xml:space="preserve">October 30, 2011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E3FC2" w:rsidRPr="009A3DEC" w:rsidRDefault="004E3FC2" w:rsidP="0066671C">
            <w:pPr>
              <w:spacing w:beforeLines="1" w:afterLines="1"/>
              <w:rPr>
                <w:rFonts w:ascii="Times" w:eastAsiaTheme="minorHAnsi" w:hAnsi="Times"/>
                <w:sz w:val="16"/>
                <w:szCs w:val="16"/>
              </w:rPr>
              <w:pPrChange w:id="100" w:author="c-mirwise" w:date="2010-09-29T13:54:00Z">
                <w:pPr>
                  <w:spacing w:beforeLines="1" w:afterLines="1"/>
                </w:pPr>
              </w:pPrChange>
            </w:pPr>
            <w:r w:rsidRPr="009A3DEC">
              <w:rPr>
                <w:rFonts w:ascii="Times" w:eastAsiaTheme="minorHAnsi" w:hAnsi="Times"/>
                <w:sz w:val="16"/>
                <w:szCs w:val="16"/>
              </w:rPr>
              <w:t>Project Managers maintain implementation and related information on the Dashboard.</w:t>
            </w:r>
          </w:p>
        </w:tc>
      </w:tr>
    </w:tbl>
    <w:p w:rsidR="004E3FC2" w:rsidRPr="009A3DEC" w:rsidRDefault="004E3FC2" w:rsidP="004E3FC2">
      <w:r w:rsidRPr="009A3DEC">
        <w:rPr>
          <w:rFonts w:ascii="Times" w:eastAsiaTheme="minorHAnsi" w:hAnsi="Times" w:cstheme="minorBidi"/>
          <w:noProof/>
          <w:sz w:val="20"/>
          <w:szCs w:val="20"/>
        </w:rPr>
        <w:drawing>
          <wp:inline distT="0" distB="0" distL="0" distR="0">
            <wp:extent cx="829945" cy="17145"/>
            <wp:effectExtent l="0" t="0" r="0" b="0"/>
            <wp:docPr id="9" name="Picture 3" descr="http://cff.psu.ed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ff.psu.edu/images/spacer.gif"/>
                    <pic:cNvPicPr>
                      <a:picLocks noChangeAspect="1" noChangeArrowheads="1"/>
                    </pic:cNvPicPr>
                  </pic:nvPicPr>
                  <pic:blipFill>
                    <a:blip r:embed="rId67"/>
                    <a:srcRect/>
                    <a:stretch>
                      <a:fillRect/>
                    </a:stretch>
                  </pic:blipFill>
                  <pic:spPr bwMode="auto">
                    <a:xfrm>
                      <a:off x="0" y="0"/>
                      <a:ext cx="829945" cy="17145"/>
                    </a:xfrm>
                    <a:prstGeom prst="rect">
                      <a:avLst/>
                    </a:prstGeom>
                    <a:noFill/>
                    <a:ln w="9525">
                      <a:noFill/>
                      <a:miter lim="800000"/>
                      <a:headEnd/>
                      <a:tailEnd/>
                    </a:ln>
                  </pic:spPr>
                </pic:pic>
              </a:graphicData>
            </a:graphic>
          </wp:inline>
        </w:drawing>
      </w:r>
      <w:r w:rsidRPr="009A3DEC">
        <w:rPr>
          <w:rFonts w:ascii="Times" w:eastAsiaTheme="minorHAnsi" w:hAnsi="Times" w:cstheme="minorBidi"/>
          <w:sz w:val="20"/>
          <w:szCs w:val="20"/>
        </w:rPr>
        <w:t> </w:t>
      </w:r>
    </w:p>
    <w:p w:rsidR="004E3FC2" w:rsidRPr="009A3DEC" w:rsidRDefault="004E3FC2" w:rsidP="004E3FC2"/>
    <w:p w:rsidR="004E3FC2" w:rsidRPr="009A3DEC" w:rsidRDefault="004E3FC2" w:rsidP="004E3FC2">
      <w:pPr>
        <w:jc w:val="center"/>
      </w:pPr>
    </w:p>
    <w:p w:rsidR="004E3FC2" w:rsidRPr="009A3DEC" w:rsidRDefault="004E3FC2" w:rsidP="004E3FC2">
      <w:pPr>
        <w:rPr>
          <w:sz w:val="28"/>
          <w:szCs w:val="28"/>
          <w:u w:val="single"/>
        </w:rPr>
      </w:pPr>
      <w:bookmarkStart w:id="101" w:name="EvaluationQuestions"/>
      <w:bookmarkEnd w:id="101"/>
      <w:r w:rsidRPr="009A3DEC" w:rsidDel="0020163C">
        <w:rPr>
          <w:sz w:val="28"/>
          <w:szCs w:val="28"/>
          <w:u w:val="single"/>
        </w:rPr>
        <w:t xml:space="preserve">Evaluation </w:t>
      </w:r>
      <w:r w:rsidRPr="009A3DEC">
        <w:rPr>
          <w:sz w:val="28"/>
          <w:szCs w:val="28"/>
          <w:u w:val="single"/>
        </w:rPr>
        <w:t>Questions</w:t>
      </w:r>
    </w:p>
    <w:p w:rsidR="004E3FC2" w:rsidRPr="009A3DEC" w:rsidRDefault="004E3FC2" w:rsidP="004E3FC2"/>
    <w:p w:rsidR="004E3FC2" w:rsidRPr="009A3DEC" w:rsidRDefault="004E3FC2" w:rsidP="004E3FC2">
      <w:r w:rsidRPr="009A3DEC">
        <w:t>For General Evaluation or Dashboard Questions:</w:t>
      </w:r>
    </w:p>
    <w:p w:rsidR="004E3FC2" w:rsidRPr="009A3DEC" w:rsidRDefault="004E3FC2" w:rsidP="004E3FC2">
      <w:pPr>
        <w:ind w:left="720"/>
      </w:pPr>
      <w:r w:rsidRPr="009A3DEC">
        <w:t xml:space="preserve">Contact:  Robin Clausen, Co-Director, Evaluation Team, </w:t>
      </w:r>
      <w:hyperlink r:id="rId68" w:history="1">
        <w:r w:rsidRPr="009A3DEC">
          <w:rPr>
            <w:rStyle w:val="Hyperlink"/>
          </w:rPr>
          <w:t>rlc237@psu.edu</w:t>
        </w:r>
      </w:hyperlink>
      <w:r w:rsidRPr="009A3DEC">
        <w:t xml:space="preserve"> or by phone at: 814-863-4386.</w:t>
      </w:r>
    </w:p>
    <w:p w:rsidR="004E3FC2" w:rsidRPr="009A3DEC" w:rsidRDefault="004E3FC2" w:rsidP="004E3FC2"/>
    <w:p w:rsidR="004E3FC2" w:rsidRPr="009A3DEC" w:rsidRDefault="004E3FC2" w:rsidP="004E3FC2">
      <w:r w:rsidRPr="009A3DEC">
        <w:t>For Technical Questions about the CFF Surveys and CFF Observations:</w:t>
      </w:r>
    </w:p>
    <w:p w:rsidR="004E3FC2" w:rsidRPr="009A3DEC" w:rsidRDefault="004E3FC2" w:rsidP="004E3FC2">
      <w:pPr>
        <w:ind w:left="720"/>
        <w:rPr>
          <w:color w:val="000000"/>
        </w:rPr>
      </w:pPr>
      <w:r w:rsidRPr="009A3DEC">
        <w:t xml:space="preserve">Contact: Penn State Survey Research Center, </w:t>
      </w:r>
      <w:hyperlink r:id="rId69" w:history="1">
        <w:r w:rsidRPr="009A3DEC">
          <w:rPr>
            <w:rStyle w:val="Hyperlink"/>
          </w:rPr>
          <w:t>cff@survey.psu.edu</w:t>
        </w:r>
      </w:hyperlink>
      <w:r w:rsidRPr="009A3DEC">
        <w:t xml:space="preserve"> </w:t>
      </w:r>
      <w:r w:rsidRPr="009A3DEC">
        <w:rPr>
          <w:color w:val="000000"/>
        </w:rPr>
        <w:t>or by phone at 800-648-3617</w:t>
      </w:r>
    </w:p>
    <w:p w:rsidR="004E3FC2" w:rsidRPr="009A3DEC" w:rsidRDefault="004E3FC2" w:rsidP="004E3FC2">
      <w:pPr>
        <w:rPr>
          <w:rFonts w:ascii="Lucida Grande" w:hAnsi="Lucida Grande"/>
          <w:color w:val="000000"/>
        </w:rPr>
      </w:pPr>
    </w:p>
    <w:p w:rsidR="004E3FC2" w:rsidRPr="009A3DEC" w:rsidRDefault="004E3FC2" w:rsidP="004E3FC2">
      <w:r w:rsidRPr="009A3DEC">
        <w:t>PATI Survey</w:t>
      </w:r>
    </w:p>
    <w:p w:rsidR="004E3FC2" w:rsidRPr="009A3DEC" w:rsidRDefault="004E3FC2" w:rsidP="004E3FC2">
      <w:pPr>
        <w:ind w:left="720"/>
        <w:rPr>
          <w:color w:val="000000"/>
        </w:rPr>
      </w:pPr>
      <w:r w:rsidRPr="009A3DEC">
        <w:rPr>
          <w:color w:val="000000"/>
        </w:rPr>
        <w:t>For all Questions about the PATI Survey:</w:t>
      </w:r>
    </w:p>
    <w:p w:rsidR="004E3FC2" w:rsidRPr="009A3DEC" w:rsidRDefault="004E3FC2" w:rsidP="004E3FC2">
      <w:pPr>
        <w:ind w:left="720"/>
        <w:rPr>
          <w:color w:val="000000"/>
        </w:rPr>
      </w:pPr>
      <w:r w:rsidRPr="009A3DEC" w:rsidDel="0020163C">
        <w:rPr>
          <w:color w:val="000000"/>
        </w:rPr>
        <w:tab/>
      </w:r>
      <w:r w:rsidRPr="009A3DEC">
        <w:rPr>
          <w:color w:val="000000"/>
        </w:rPr>
        <w:t xml:space="preserve">PDE at  </w:t>
      </w:r>
      <w:hyperlink r:id="rId70" w:history="1">
        <w:r w:rsidRPr="009A3DEC">
          <w:rPr>
            <w:rStyle w:val="Hyperlink"/>
          </w:rPr>
          <w:t>ra-pati@state.pa.us</w:t>
        </w:r>
      </w:hyperlink>
      <w:r w:rsidRPr="009A3DEC">
        <w:rPr>
          <w:color w:val="000000"/>
        </w:rPr>
        <w:t xml:space="preserve"> for general information OR</w:t>
      </w:r>
    </w:p>
    <w:p w:rsidR="004E3FC2" w:rsidRPr="009A3DEC" w:rsidRDefault="004E3FC2" w:rsidP="004E3FC2">
      <w:pPr>
        <w:ind w:left="720" w:firstLine="720"/>
      </w:pPr>
      <w:r w:rsidRPr="009A3DEC">
        <w:rPr>
          <w:color w:val="000000"/>
        </w:rPr>
        <w:t xml:space="preserve">Metiri at </w:t>
      </w:r>
      <w:hyperlink r:id="rId71" w:history="1">
        <w:r w:rsidRPr="009A3DEC">
          <w:rPr>
            <w:rStyle w:val="Hyperlink"/>
          </w:rPr>
          <w:t>support@metiri.com</w:t>
        </w:r>
      </w:hyperlink>
      <w:r w:rsidRPr="009A3DEC">
        <w:rPr>
          <w:color w:val="000000"/>
        </w:rPr>
        <w:t>for technical questions</w:t>
      </w:r>
    </w:p>
    <w:p w:rsidR="004E3FC2" w:rsidRPr="009A3DEC" w:rsidRDefault="004E3FC2" w:rsidP="004E3FC2">
      <w:pPr>
        <w:rPr>
          <w:color w:val="0000FF"/>
          <w:sz w:val="28"/>
        </w:rPr>
      </w:pPr>
    </w:p>
    <w:p w:rsidR="004E3FC2" w:rsidRPr="009A3DEC" w:rsidRDefault="004E3FC2" w:rsidP="004E3FC2"/>
    <w:p w:rsidR="004E3FC2" w:rsidRPr="009A3DEC" w:rsidRDefault="004E3FC2" w:rsidP="004E3FC2"/>
    <w:p w:rsidR="001735FC" w:rsidRPr="009A3DEC" w:rsidRDefault="001735FC" w:rsidP="001735FC"/>
    <w:p w:rsidR="001735FC" w:rsidRPr="009A3DEC" w:rsidRDefault="001735FC" w:rsidP="001735FC"/>
    <w:p w:rsidR="001735FC" w:rsidRPr="009A3DEC" w:rsidRDefault="009A3DE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szCs w:val="32"/>
        </w:rPr>
      </w:pPr>
      <w:bookmarkStart w:id="102" w:name="Evaluationoverview"/>
      <w:bookmarkStart w:id="103" w:name="CoachandAdmininterviews"/>
      <w:bookmarkStart w:id="104" w:name="CFF21stCenturySkillsStudy"/>
      <w:bookmarkStart w:id="105" w:name="RegionalEvaluationMtgs"/>
      <w:bookmarkStart w:id="106" w:name="EvaluationWebinars"/>
      <w:bookmarkStart w:id="107" w:name="CaseNexEval"/>
      <w:bookmarkStart w:id="108" w:name="EdHUB"/>
      <w:bookmarkEnd w:id="102"/>
      <w:bookmarkEnd w:id="103"/>
      <w:bookmarkEnd w:id="104"/>
      <w:bookmarkEnd w:id="105"/>
      <w:bookmarkEnd w:id="106"/>
      <w:bookmarkEnd w:id="107"/>
      <w:bookmarkEnd w:id="108"/>
      <w:r>
        <w:rPr>
          <w:rFonts w:ascii="Arial" w:hAnsi="Arial" w:cs="Arial"/>
          <w:sz w:val="32"/>
          <w:szCs w:val="32"/>
        </w:rPr>
        <w:t>Classrooms for the Future website</w:t>
      </w:r>
    </w:p>
    <w:p w:rsidR="009A3DEC" w:rsidRDefault="009A3DEC" w:rsidP="009A3DEC"/>
    <w:p w:rsidR="001735FC" w:rsidRPr="009A3DEC" w:rsidDel="005A00C8" w:rsidRDefault="001735FC" w:rsidP="009A3DEC">
      <w:pPr>
        <w:rPr>
          <w:sz w:val="20"/>
          <w:szCs w:val="20"/>
        </w:rPr>
      </w:pPr>
      <w:r w:rsidRPr="009A3DEC">
        <w:t xml:space="preserve">The Classrooms for the Future website on the PDE </w:t>
      </w:r>
      <w:r w:rsidR="009A3DEC" w:rsidRPr="009A3DEC">
        <w:t>Website</w:t>
      </w:r>
      <w:r w:rsidR="009A3DEC">
        <w:t xml:space="preserve"> </w:t>
      </w:r>
      <w:hyperlink r:id="rId72" w:history="1">
        <w:r w:rsidR="00F411BE" w:rsidRPr="00CB64C2">
          <w:rPr>
            <w:rStyle w:val="Hyperlink"/>
          </w:rPr>
          <w:t>http://www.portal.state.pa.us/portal/server.pt/community/classrooms_for_the_future_%28ed_hub%29/8911</w:t>
        </w:r>
      </w:hyperlink>
      <w:r w:rsidR="00F411BE">
        <w:t xml:space="preserve"> </w:t>
      </w:r>
      <w:r w:rsidR="009A3DEC">
        <w:t xml:space="preserve"> </w:t>
      </w:r>
      <w:r w:rsidRPr="009A3DEC">
        <w:t xml:space="preserve"> </w:t>
      </w:r>
    </w:p>
    <w:p w:rsidR="001735FC" w:rsidRPr="009A3DEC" w:rsidRDefault="001735FC" w:rsidP="001735FC"/>
    <w:p w:rsidR="001735FC" w:rsidRPr="009A3DEC" w:rsidRDefault="00F377F5" w:rsidP="001735FC">
      <w:r w:rsidRPr="009A3DEC">
        <w:rPr>
          <w:noProof/>
        </w:rPr>
        <w:drawing>
          <wp:inline distT="0" distB="0" distL="0" distR="0">
            <wp:extent cx="5943600" cy="3657600"/>
            <wp:effectExtent l="19050" t="0" r="0" b="0"/>
            <wp:docPr id="4" name="Picture 4" descr=" CFF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CFFMain"/>
                    <pic:cNvPicPr>
                      <a:picLocks noChangeAspect="1" noChangeArrowheads="1"/>
                    </pic:cNvPicPr>
                  </pic:nvPicPr>
                  <pic:blipFill>
                    <a:blip r:embed="rId73" cstate="print"/>
                    <a:srcRect/>
                    <a:stretch>
                      <a:fillRect/>
                    </a:stretch>
                  </pic:blipFill>
                  <pic:spPr bwMode="auto">
                    <a:xfrm>
                      <a:off x="0" y="0"/>
                      <a:ext cx="5943600" cy="3657600"/>
                    </a:xfrm>
                    <a:prstGeom prst="rect">
                      <a:avLst/>
                    </a:prstGeom>
                    <a:noFill/>
                    <a:ln w="9525">
                      <a:noFill/>
                      <a:miter lim="800000"/>
                      <a:headEnd/>
                      <a:tailEnd/>
                    </a:ln>
                  </pic:spPr>
                </pic:pic>
              </a:graphicData>
            </a:graphic>
          </wp:inline>
        </w:drawing>
      </w:r>
    </w:p>
    <w:p w:rsidR="001735FC" w:rsidRPr="009A3DEC" w:rsidRDefault="001735FC" w:rsidP="001735FC">
      <w:pPr>
        <w:ind w:left="360"/>
      </w:pPr>
    </w:p>
    <w:p w:rsidR="001735FC" w:rsidRPr="009A3DEC" w:rsidRDefault="001735FC" w:rsidP="001735FC">
      <w:pPr>
        <w:ind w:left="360"/>
      </w:pPr>
    </w:p>
    <w:p w:rsidR="001735FC" w:rsidRPr="009A3DEC" w:rsidRDefault="001735FC" w:rsidP="001735FC"/>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szCs w:val="32"/>
        </w:rPr>
      </w:pPr>
      <w:bookmarkStart w:id="109" w:name="EquipmentContracts"/>
      <w:bookmarkEnd w:id="109"/>
      <w:r w:rsidRPr="009A3DEC">
        <w:rPr>
          <w:rFonts w:ascii="Arial" w:hAnsi="Arial" w:cs="Arial"/>
          <w:sz w:val="32"/>
          <w:szCs w:val="32"/>
        </w:rPr>
        <w:t>Equipment Contracts</w:t>
      </w:r>
    </w:p>
    <w:p w:rsidR="001735FC" w:rsidRPr="009A3DEC" w:rsidRDefault="001735FC" w:rsidP="001735FC"/>
    <w:p w:rsidR="001735FC" w:rsidRPr="009A3DEC" w:rsidRDefault="001735FC" w:rsidP="001735FC">
      <w:pPr>
        <w:rPr>
          <w:sz w:val="22"/>
        </w:rPr>
      </w:pPr>
      <w:r w:rsidRPr="009A3DEC">
        <w:rPr>
          <w:sz w:val="22"/>
        </w:rPr>
        <w:t>There are a variety of funding sources for CFF</w:t>
      </w:r>
      <w:r w:rsidR="00195F5B" w:rsidRPr="009A3DEC">
        <w:rPr>
          <w:sz w:val="22"/>
        </w:rPr>
        <w:t>/21</w:t>
      </w:r>
      <w:r w:rsidR="00195F5B" w:rsidRPr="009A3DEC">
        <w:rPr>
          <w:sz w:val="22"/>
          <w:vertAlign w:val="superscript"/>
        </w:rPr>
        <w:t>st</w:t>
      </w:r>
      <w:r w:rsidR="00195F5B" w:rsidRPr="009A3DEC">
        <w:rPr>
          <w:sz w:val="22"/>
        </w:rPr>
        <w:t xml:space="preserve"> C T&amp;L equipment</w:t>
      </w:r>
      <w:r w:rsidRPr="009A3DEC">
        <w:rPr>
          <w:sz w:val="22"/>
        </w:rPr>
        <w:t xml:space="preserve">:  local, PA-PACT funds and Title IID EETT (Enhancing Education Through Technology) funds.  Schools may purchase equipment using any of these funds from the CFF equipment contract for grades 5-12, however, districts are NOT required to purchase from the CFF equipment contract.  For equipment lists and pricing, check the Vendor Partnership page on the CFF website: </w:t>
      </w:r>
    </w:p>
    <w:p w:rsidR="001735FC" w:rsidRPr="009A3DEC" w:rsidRDefault="00DD741D" w:rsidP="001735FC">
      <w:hyperlink r:id="rId74" w:history="1">
        <w:r w:rsidR="001735FC" w:rsidRPr="009A3DEC">
          <w:rPr>
            <w:rStyle w:val="Hyperlink"/>
            <w:sz w:val="22"/>
          </w:rPr>
          <w:t>http://www.portal.state.pa.us/portal/server.pt/community/vendor_partnership/8918</w:t>
        </w:r>
      </w:hyperlink>
    </w:p>
    <w:p w:rsidR="001735FC" w:rsidRPr="009A3DEC" w:rsidRDefault="001735FC" w:rsidP="001735FC">
      <w:r w:rsidRPr="009A3DEC">
        <w:t>Districts may choose to purchase either MAC or PC; or both. If you choose both options, you must purchase a full classroom package. You may not “mix and match”.</w:t>
      </w:r>
    </w:p>
    <w:p w:rsidR="001735FC" w:rsidRPr="009A3DEC" w:rsidRDefault="001735FC" w:rsidP="001735FC">
      <w:r w:rsidRPr="009A3DEC">
        <w:t>State, Federal and district funds may be used to purchase equipment off the Classrooms for the Future contract.  Districts are not required to purchase from the contract.</w:t>
      </w:r>
    </w:p>
    <w:p w:rsidR="001735FC" w:rsidRPr="009A3DEC" w:rsidRDefault="001735FC" w:rsidP="001735FC"/>
    <w:p w:rsidR="001735FC" w:rsidRPr="009A3DEC" w:rsidRDefault="001735FC" w:rsidP="001735FC">
      <w:r w:rsidRPr="009A3DEC">
        <w:t>In order for the supplier to be able to install equipment in a timely manner, districts will be asked to communicate their intent to purchase equipment from the contract to the selected vendor as soon as possible.</w:t>
      </w:r>
    </w:p>
    <w:p w:rsidR="001735FC" w:rsidRPr="009A3DEC" w:rsidRDefault="001735FC" w:rsidP="001735FC"/>
    <w:p w:rsidR="001735FC" w:rsidRPr="00422FA2" w:rsidRDefault="001735FC" w:rsidP="001735FC">
      <w:pPr>
        <w:rPr>
          <w:b/>
        </w:rPr>
      </w:pPr>
      <w:bookmarkStart w:id="110" w:name="SiteReadinessChecklist"/>
      <w:bookmarkEnd w:id="110"/>
      <w:r w:rsidRPr="00422FA2">
        <w:rPr>
          <w:b/>
        </w:rPr>
        <w:t>Site Readiness Checklist (for vendors)</w:t>
      </w:r>
    </w:p>
    <w:p w:rsidR="001735FC" w:rsidRPr="009A3DEC" w:rsidRDefault="001735FC" w:rsidP="001735FC">
      <w:r w:rsidRPr="009A3DEC">
        <w:t xml:space="preserve">Districts are requested to complete a Site Readiness Checklist which will provide clarification of school readiness requirements for effective and efficient implementation at each participating school.  A checklist and guide are available at </w:t>
      </w:r>
      <w:hyperlink r:id="rId75" w:history="1">
        <w:r w:rsidRPr="009A3DEC">
          <w:rPr>
            <w:rStyle w:val="Hyperlink"/>
          </w:rPr>
          <w:t xml:space="preserve">Ed Hub - Vendor Partnership Documents </w:t>
        </w:r>
      </w:hyperlink>
      <w:r w:rsidRPr="009A3DEC">
        <w:t xml:space="preserve"> that will be used by the Vendor Project Team to prepare for the implementation of the project at your school.</w:t>
      </w:r>
    </w:p>
    <w:p w:rsidR="001735FC" w:rsidRPr="009A3DEC" w:rsidRDefault="001735FC" w:rsidP="001735FC">
      <w:pPr>
        <w:jc w:val="right"/>
      </w:pPr>
    </w:p>
    <w:p w:rsidR="001735FC" w:rsidRPr="009A3DEC" w:rsidRDefault="001735FC" w:rsidP="001735FC">
      <w:r w:rsidRPr="009A3DEC">
        <w:t xml:space="preserve">The checklist is a review of the building, existing network infrastructure, number of Teachers &amp; Students participating, school contacts, and other pertinent information.  There are explanations within each section of the guide designed to answer questions prior to the completion of the checklist.  Your thorough review and subsequent completion of the checklist will facilitate the implementation. </w:t>
      </w:r>
    </w:p>
    <w:p w:rsidR="001735FC" w:rsidRPr="009A3DEC" w:rsidRDefault="001735FC" w:rsidP="001735FC"/>
    <w:p w:rsidR="001735FC" w:rsidRPr="009A3DEC" w:rsidRDefault="001735FC" w:rsidP="001735FC">
      <w:r w:rsidRPr="009A3DEC">
        <w:t xml:space="preserve">Once you have reviewed the guide and completed the spreadsheet, it should be provided to the Apple and/or CDW•G Project Manager as soon as possible in electronic form.  Please be sure to print a copy for your records and for review as needed during the implementation project. </w:t>
      </w:r>
    </w:p>
    <w:p w:rsidR="001735FC" w:rsidRPr="009A3DEC" w:rsidRDefault="001735FC" w:rsidP="001735FC"/>
    <w:p w:rsidR="001735FC" w:rsidRPr="009A3DEC" w:rsidRDefault="001735FC" w:rsidP="001735FC">
      <w:r w:rsidRPr="009A3DEC">
        <w:t>If you have more than one school, it is important to complete a separate sheet in the spreadsheet for each building participating.</w:t>
      </w:r>
    </w:p>
    <w:p w:rsidR="001735FC" w:rsidRPr="009A3DEC" w:rsidRDefault="001735FC" w:rsidP="001735FC"/>
    <w:p w:rsidR="001735FC" w:rsidRPr="00422FA2" w:rsidRDefault="001735FC" w:rsidP="001735FC">
      <w:pPr>
        <w:rPr>
          <w:b/>
        </w:rPr>
      </w:pPr>
      <w:bookmarkStart w:id="111" w:name="Actions"/>
      <w:bookmarkEnd w:id="111"/>
      <w:r w:rsidRPr="00422FA2">
        <w:rPr>
          <w:b/>
        </w:rPr>
        <w:t>Actions</w:t>
      </w:r>
    </w:p>
    <w:p w:rsidR="001735FC" w:rsidRPr="009A3DEC" w:rsidRDefault="001735FC" w:rsidP="001735FC">
      <w:pPr>
        <w:numPr>
          <w:ilvl w:val="0"/>
          <w:numId w:val="12"/>
          <w:numberingChange w:id="112" w:author="Virginia Glatzer" w:date="2010-09-16T13:14:00Z" w:original="%1:1:0:."/>
        </w:numPr>
      </w:pPr>
      <w:r w:rsidRPr="009A3DEC">
        <w:t>Review the overview document and the checklist with members of your team.</w:t>
      </w:r>
    </w:p>
    <w:p w:rsidR="001735FC" w:rsidRPr="009A3DEC" w:rsidRDefault="001735FC" w:rsidP="001735FC">
      <w:pPr>
        <w:numPr>
          <w:ilvl w:val="0"/>
          <w:numId w:val="12"/>
          <w:numberingChange w:id="113" w:author="Virginia Glatzer" w:date="2010-09-16T13:14:00Z" w:original="%1:2:0:."/>
        </w:numPr>
      </w:pPr>
      <w:r w:rsidRPr="009A3DEC">
        <w:t>Complete the excel spreadsheet checklist using a new sheet for each separate school location in your district rollout.</w:t>
      </w:r>
    </w:p>
    <w:p w:rsidR="001735FC" w:rsidRPr="009A3DEC" w:rsidRDefault="001735FC" w:rsidP="001735FC">
      <w:pPr>
        <w:numPr>
          <w:ilvl w:val="0"/>
          <w:numId w:val="12"/>
          <w:numberingChange w:id="114" w:author="Virginia Glatzer" w:date="2010-09-16T13:14:00Z" w:original="%1:3:0:."/>
        </w:numPr>
      </w:pPr>
      <w:r w:rsidRPr="009A3DEC">
        <w:t>Review district and install team responsibilities at the end of the guide.</w:t>
      </w:r>
    </w:p>
    <w:p w:rsidR="001735FC" w:rsidRPr="009A3DEC" w:rsidRDefault="001735FC" w:rsidP="001735FC">
      <w:pPr>
        <w:numPr>
          <w:ilvl w:val="0"/>
          <w:numId w:val="12"/>
          <w:numberingChange w:id="115" w:author="Virginia Glatzer" w:date="2010-09-16T13:14:00Z" w:original="%1:4:0:."/>
        </w:numPr>
      </w:pPr>
      <w:r w:rsidRPr="009A3DEC">
        <w:t>Contact your appropriate vendor representatives with questions as early as possible.</w:t>
      </w:r>
    </w:p>
    <w:p w:rsidR="001735FC" w:rsidRPr="009A3DEC" w:rsidRDefault="001735FC" w:rsidP="001735FC"/>
    <w:p w:rsidR="001735FC" w:rsidRPr="00422FA2" w:rsidRDefault="001735FC" w:rsidP="001735FC">
      <w:pPr>
        <w:rPr>
          <w:b/>
        </w:rPr>
      </w:pPr>
      <w:bookmarkStart w:id="116" w:name="VendorSites"/>
      <w:bookmarkEnd w:id="116"/>
      <w:r w:rsidRPr="00422FA2">
        <w:rPr>
          <w:b/>
        </w:rPr>
        <w:t>Vendor Classroom for the Future sites</w:t>
      </w:r>
    </w:p>
    <w:p w:rsidR="001735FC" w:rsidRPr="009A3DEC" w:rsidRDefault="001735FC" w:rsidP="001735FC">
      <w:pPr>
        <w:numPr>
          <w:ilvl w:val="1"/>
          <w:numId w:val="14"/>
          <w:numberingChange w:id="117" w:author="Virginia Glatzer" w:date="2010-09-16T13:14:00Z" w:original="%2:1:0:."/>
        </w:numPr>
        <w:rPr>
          <w:sz w:val="22"/>
        </w:rPr>
      </w:pPr>
      <w:bookmarkStart w:id="118" w:name="AppleCFFSite"/>
      <w:bookmarkEnd w:id="118"/>
      <w:r w:rsidRPr="009A3DEC">
        <w:rPr>
          <w:sz w:val="22"/>
        </w:rPr>
        <w:t xml:space="preserve">Apple’s CFF Website: </w:t>
      </w:r>
      <w:hyperlink r:id="rId76" w:history="1">
        <w:r w:rsidRPr="009A3DEC">
          <w:rPr>
            <w:rStyle w:val="Hyperlink"/>
            <w:sz w:val="22"/>
          </w:rPr>
          <w:t>http://web.mac.com/applecff/iWeb/applecff/Home.html</w:t>
        </w:r>
      </w:hyperlink>
    </w:p>
    <w:p w:rsidR="001735FC" w:rsidRPr="009A3DEC" w:rsidRDefault="001735FC" w:rsidP="001735FC">
      <w:pPr>
        <w:numPr>
          <w:ilvl w:val="1"/>
          <w:numId w:val="14"/>
          <w:numberingChange w:id="119" w:author="Virginia Glatzer" w:date="2010-09-16T13:14:00Z" w:original="%2:2:0:."/>
        </w:numPr>
        <w:rPr>
          <w:sz w:val="22"/>
        </w:rPr>
      </w:pPr>
      <w:bookmarkStart w:id="120" w:name="CDWGCFFwebsite"/>
      <w:bookmarkEnd w:id="120"/>
      <w:r w:rsidRPr="009A3DEC">
        <w:rPr>
          <w:sz w:val="22"/>
        </w:rPr>
        <w:t xml:space="preserve">CDW•G’s CFF Website:  </w:t>
      </w:r>
      <w:hyperlink r:id="rId77" w:history="1">
        <w:r w:rsidRPr="009A3DEC">
          <w:rPr>
            <w:rStyle w:val="Hyperlink"/>
            <w:sz w:val="22"/>
          </w:rPr>
          <w:t>www.cdwg.com/paclassroomsforthefuture</w:t>
        </w:r>
      </w:hyperlink>
    </w:p>
    <w:p w:rsidR="001735FC" w:rsidRPr="009A3DEC" w:rsidRDefault="001735FC" w:rsidP="001735FC">
      <w:pPr>
        <w:numPr>
          <w:ilvl w:val="1"/>
          <w:numId w:val="14"/>
          <w:numberingChange w:id="121" w:author="Virginia Glatzer" w:date="2010-09-16T13:14:00Z" w:original="%2:3:0:."/>
        </w:numPr>
        <w:rPr>
          <w:sz w:val="22"/>
        </w:rPr>
      </w:pPr>
      <w:bookmarkStart w:id="122" w:name="DGSwebsite"/>
      <w:bookmarkEnd w:id="122"/>
      <w:r w:rsidRPr="009A3DEC">
        <w:rPr>
          <w:sz w:val="22"/>
        </w:rPr>
        <w:t xml:space="preserve">DGS Website:  </w:t>
      </w:r>
      <w:hyperlink r:id="rId78" w:history="1">
        <w:r w:rsidRPr="009A3DEC">
          <w:rPr>
            <w:rStyle w:val="Hyperlink"/>
            <w:sz w:val="22"/>
          </w:rPr>
          <w:t>http://www.dgsweb.state.pa.us/comod/Contracts/CN00019758-1.pdf</w:t>
        </w:r>
      </w:hyperlink>
    </w:p>
    <w:p w:rsidR="001735FC" w:rsidRPr="009A3DEC" w:rsidRDefault="001735FC" w:rsidP="001735FC">
      <w:pPr>
        <w:ind w:left="1080"/>
        <w:rPr>
          <w:sz w:val="20"/>
        </w:rPr>
      </w:pPr>
    </w:p>
    <w:p w:rsidR="001735FC" w:rsidRPr="00422FA2" w:rsidRDefault="001735FC" w:rsidP="001735FC">
      <w:pPr>
        <w:rPr>
          <w:b/>
        </w:rPr>
      </w:pPr>
      <w:bookmarkStart w:id="123" w:name="QuestionsAnswers"/>
      <w:bookmarkEnd w:id="123"/>
      <w:r w:rsidRPr="00422FA2">
        <w:rPr>
          <w:b/>
        </w:rPr>
        <w:t xml:space="preserve">Questions &amp; Answers:  </w:t>
      </w:r>
    </w:p>
    <w:p w:rsidR="001735FC" w:rsidRPr="009A3DEC" w:rsidRDefault="001735FC" w:rsidP="001735FC">
      <w:r w:rsidRPr="009A3DEC">
        <w:t xml:space="preserve">1. Will we have to purchase EETT Title IID, PA-PACT or Classrooms for the Future equipment from the state contract with the grant money?  No, You are encouraged to take advantage of the state’s high-volume equipment contract that has been in effect for the past three years for the best cost savings as you implement your project.   </w:t>
      </w:r>
    </w:p>
    <w:p w:rsidR="001735FC" w:rsidRPr="009A3DEC" w:rsidRDefault="001735FC" w:rsidP="001735FC"/>
    <w:p w:rsidR="001735FC" w:rsidRPr="009A3DEC" w:rsidRDefault="001735FC" w:rsidP="001735FC">
      <w:r w:rsidRPr="009A3DEC">
        <w:t>2. Can we use grant money to purchase equipment that is not on the state contract?  Yes, purchases must reflect your budgeted items in your grant application.</w:t>
      </w:r>
    </w:p>
    <w:p w:rsidR="001735FC" w:rsidRPr="009A3DEC" w:rsidRDefault="001735FC" w:rsidP="001735FC"/>
    <w:p w:rsidR="001735FC" w:rsidRPr="009A3DEC" w:rsidRDefault="001735FC" w:rsidP="001735FC">
      <w:r w:rsidRPr="009A3DEC">
        <w:t>3. Can we order additional equipment from the state contract with local district funds?  The answer is Yes – this option is available only to those schools that host grades 5-12 in previously funded CFF districts.</w:t>
      </w:r>
      <w:r w:rsidRPr="009A3DEC">
        <w:cr/>
      </w:r>
    </w:p>
    <w:p w:rsidR="001735FC" w:rsidRPr="009A3DEC" w:rsidRDefault="001735FC" w:rsidP="001735FC">
      <w:r w:rsidRPr="009A3DEC">
        <w:t>PLEASE NOTE:  If you are using the state CFF contract and choose a PC solution, you will be required to purchase classroom equipment from that package.  If you choose a MAC solution, you will be required to purchase classroom equipment from the MAC package.  There will be no interchanges of equipment since pricing is based on a total solution.  This is the negotiated arrangement.</w:t>
      </w:r>
    </w:p>
    <w:p w:rsidR="001735FC" w:rsidRPr="009A3DEC" w:rsidRDefault="001735FC" w:rsidP="001735FC">
      <w:pPr>
        <w:rPr>
          <w:color w:val="FF6600"/>
        </w:rPr>
      </w:pPr>
      <w:r w:rsidRPr="009A3DEC">
        <w:rPr>
          <w:color w:val="FF6600"/>
        </w:rPr>
        <w:tab/>
      </w:r>
      <w:r w:rsidRPr="009A3DEC">
        <w:rPr>
          <w:color w:val="FF6600"/>
        </w:rPr>
        <w:tab/>
      </w:r>
    </w:p>
    <w:p w:rsidR="001735FC" w:rsidRPr="00422FA2" w:rsidRDefault="001735FC" w:rsidP="001735FC">
      <w:pPr>
        <w:ind w:left="1980" w:hanging="1980"/>
        <w:rPr>
          <w:b/>
        </w:rPr>
      </w:pPr>
      <w:bookmarkStart w:id="124" w:name="EquipmentInstallation"/>
      <w:bookmarkEnd w:id="124"/>
      <w:r w:rsidRPr="00422FA2">
        <w:rPr>
          <w:b/>
        </w:rPr>
        <w:t>Equipment Installation</w:t>
      </w:r>
    </w:p>
    <w:p w:rsidR="001735FC" w:rsidRPr="009A3DEC" w:rsidRDefault="001735FC" w:rsidP="001735FC">
      <w:r w:rsidRPr="009A3DEC">
        <w:t>Please plan to install equipment as soon as possible so students and teachers can use it.</w:t>
      </w:r>
    </w:p>
    <w:p w:rsidR="001735FC" w:rsidRPr="009A3DEC" w:rsidRDefault="001735FC" w:rsidP="001735FC">
      <w:pPr>
        <w:rPr>
          <w:color w:val="000000"/>
        </w:rPr>
      </w:pPr>
      <w:bookmarkStart w:id="125" w:name="ElectronicWhiteboard"/>
      <w:bookmarkEnd w:id="125"/>
    </w:p>
    <w:p w:rsidR="001735FC" w:rsidRPr="009A3DEC" w:rsidRDefault="001735FC" w:rsidP="001735FC">
      <w:bookmarkStart w:id="126" w:name="PolyvisionPromethean"/>
      <w:bookmarkStart w:id="127" w:name="BestPracticesInstallation"/>
      <w:bookmarkEnd w:id="126"/>
      <w:bookmarkEnd w:id="127"/>
      <w:r w:rsidRPr="00422FA2">
        <w:rPr>
          <w:b/>
        </w:rPr>
        <w:t>Best Practices Installation Tips</w:t>
      </w:r>
      <w:r w:rsidRPr="009A3DEC">
        <w:t xml:space="preserve"> – if installation services are purchased</w:t>
      </w:r>
    </w:p>
    <w:p w:rsidR="001735FC" w:rsidRPr="009A3DEC" w:rsidRDefault="001735FC" w:rsidP="001735FC">
      <w:r w:rsidRPr="009A3DEC">
        <w:t>In order for the installations to go smoothly, we have found several things are essential:</w:t>
      </w:r>
    </w:p>
    <w:p w:rsidR="001735FC" w:rsidRPr="009A3DEC" w:rsidRDefault="001735FC" w:rsidP="001735FC">
      <w:pPr>
        <w:numPr>
          <w:ilvl w:val="0"/>
          <w:numId w:val="2"/>
          <w:numberingChange w:id="128" w:author="Virginia Glatzer" w:date="2010-09-16T13:14:00Z" w:original="-"/>
        </w:numPr>
      </w:pPr>
      <w:r w:rsidRPr="009A3DEC">
        <w:t>Equipment will be delivered and a team will be on site to install everything.  Please make sure the internal district team is coordinated and everyone is “in the loop”.  The custodial staff members, administrators, tech team all need to know when equipment is expected and the installation will occur.  The delivery will come to your loading dock and you will need a place to put equipment until it is installed.</w:t>
      </w:r>
    </w:p>
    <w:p w:rsidR="001735FC" w:rsidRPr="009A3DEC" w:rsidRDefault="001735FC" w:rsidP="001735FC">
      <w:pPr>
        <w:numPr>
          <w:ilvl w:val="0"/>
          <w:numId w:val="2"/>
          <w:numberingChange w:id="129" w:author="Virginia Glatzer" w:date="2010-09-16T13:14:00Z" w:original="-"/>
        </w:numPr>
      </w:pPr>
      <w:r w:rsidRPr="009A3DEC">
        <w:t>Please keep orders together.  Installation will go more smoothly.</w:t>
      </w:r>
    </w:p>
    <w:p w:rsidR="001735FC" w:rsidRPr="009A3DEC" w:rsidRDefault="001735FC" w:rsidP="001735FC">
      <w:pPr>
        <w:numPr>
          <w:ilvl w:val="0"/>
          <w:numId w:val="2"/>
          <w:numberingChange w:id="130" w:author="Virginia Glatzer" w:date="2010-09-16T13:14:00Z" w:original="-"/>
        </w:numPr>
      </w:pPr>
      <w:r w:rsidRPr="009A3DEC">
        <w:t>If you are planning to install your own interactive White Boards, make sure that you have checked with your Account Manager for the details.  In certain cases, only a certified installer will be able to install the IWBs to maintain the warranty.  In other installations your custodial staff needs to have the mounting bracket holes drilled prior to the installation team arrival.</w:t>
      </w:r>
    </w:p>
    <w:p w:rsidR="001735FC" w:rsidRPr="009A3DEC" w:rsidRDefault="001735FC" w:rsidP="001735FC">
      <w:pPr>
        <w:numPr>
          <w:ilvl w:val="0"/>
          <w:numId w:val="2"/>
          <w:numberingChange w:id="131" w:author="Virginia Glatzer" w:date="2010-09-16T13:14:00Z" w:original="-"/>
        </w:numPr>
      </w:pPr>
      <w:r w:rsidRPr="009A3DEC">
        <w:t>Make sure you have a “staging area” for equipment delivery and configuration.  See “best practices” for Apple or CDWG on the Ed Portal.</w:t>
      </w:r>
      <w:hyperlink r:id="rId79" w:history="1">
        <w:r w:rsidRPr="009A3DEC">
          <w:rPr>
            <w:rStyle w:val="Hyperlink"/>
            <w:color w:val="auto"/>
          </w:rPr>
          <w:t>http://www.edportal.ed.state.pa.us/portal/server.pt?open=512&amp;objID=1037&amp;&amp;SortOrder=100&amp;level=3&amp;parentid=483&amp;css=L3&amp;mode=2&amp;in_hi_userid=2&amp;cached=true</w:t>
        </w:r>
      </w:hyperlink>
    </w:p>
    <w:p w:rsidR="001735FC" w:rsidRPr="009A3DEC" w:rsidRDefault="001735FC" w:rsidP="001735FC">
      <w:r w:rsidRPr="009A3DEC">
        <w:br/>
      </w:r>
      <w:hyperlink r:id="rId80" w:history="1">
        <w:r w:rsidRPr="009A3DEC">
          <w:rPr>
            <w:rStyle w:val="Hyperlink"/>
          </w:rPr>
          <w:t>http://www.pde.state.pa.us/portal/server.pt/community/vendor_partnership/8918</w:t>
        </w:r>
      </w:hyperlink>
    </w:p>
    <w:p w:rsidR="001735FC" w:rsidRPr="009A3DEC" w:rsidRDefault="001735FC" w:rsidP="001735FC"/>
    <w:p w:rsidR="001735FC" w:rsidRPr="009A3DEC" w:rsidRDefault="001735FC" w:rsidP="001735FC">
      <w:r w:rsidRPr="009A3DEC">
        <w:t xml:space="preserve">Please </w:t>
      </w:r>
      <w:r w:rsidRPr="009A3DEC" w:rsidDel="00A0692C">
        <w:t>scroll</w:t>
      </w:r>
      <w:r w:rsidRPr="009A3DEC">
        <w:t xml:space="preserve"> to the Vendor Partnership Document links then click the “more” button and choose (11-1</w:t>
      </w:r>
      <w:r w:rsidRPr="009A3DEC" w:rsidDel="005A00C8">
        <w:t>8</w:t>
      </w:r>
      <w:r w:rsidRPr="009A3DEC">
        <w:t>) to view these documents</w:t>
      </w:r>
    </w:p>
    <w:p w:rsidR="001735FC" w:rsidRPr="009A3DEC" w:rsidRDefault="001735FC" w:rsidP="001735FC"/>
    <w:p w:rsidR="001735FC" w:rsidRPr="00422FA2" w:rsidRDefault="001735FC" w:rsidP="001735FC">
      <w:pPr>
        <w:rPr>
          <w:b/>
        </w:rPr>
      </w:pPr>
      <w:bookmarkStart w:id="132" w:name="SummerSuggestions"/>
      <w:bookmarkEnd w:id="132"/>
      <w:r w:rsidRPr="00422FA2">
        <w:rPr>
          <w:b/>
        </w:rPr>
        <w:t>Summer Suggestions for Equipment</w:t>
      </w:r>
    </w:p>
    <w:p w:rsidR="001735FC" w:rsidRPr="009A3DEC" w:rsidRDefault="001735FC" w:rsidP="001735FC">
      <w:r w:rsidRPr="009A3DEC">
        <w:t xml:space="preserve">Apple and CDW-G have created documents regarding care of the CFF Classroom solution equipment over the summer.  We expect your teachers will be taking computers home to prepare for next year.  If you are not using the student laptops during the summer, please refer to the Apple or CDWG Summer Tips on the Ed Portal on the Vendor Partnership webpage. </w:t>
      </w:r>
    </w:p>
    <w:p w:rsidR="001735FC" w:rsidRPr="009A3DEC" w:rsidRDefault="001735FC" w:rsidP="001735FC"/>
    <w:p w:rsidR="001735FC" w:rsidRPr="009A3DEC" w:rsidRDefault="00DD741D" w:rsidP="001735FC">
      <w:hyperlink r:id="rId81" w:history="1">
        <w:r w:rsidR="00AF2792" w:rsidRPr="00CB64C2">
          <w:rPr>
            <w:rStyle w:val="Hyperlink"/>
          </w:rPr>
          <w:t>http://www.portal.state.pa.us/portal/server.pt/community/vendor_partnership/8918</w:t>
        </w:r>
      </w:hyperlink>
      <w:r w:rsidR="00AF2792">
        <w:t xml:space="preserve"> </w:t>
      </w:r>
    </w:p>
    <w:p w:rsidR="001735FC" w:rsidRPr="009A3DEC" w:rsidRDefault="001735FC" w:rsidP="001735FC"/>
    <w:p w:rsidR="001735FC" w:rsidRPr="009A3DEC" w:rsidRDefault="001735FC" w:rsidP="001735FC">
      <w:r w:rsidRPr="009A3DEC">
        <w:t>Please scroll to the Vendor Partnership Document links to view these documents.</w:t>
      </w:r>
    </w:p>
    <w:p w:rsidR="001735FC" w:rsidRPr="009A3DEC" w:rsidRDefault="001735FC" w:rsidP="001735FC"/>
    <w:p w:rsidR="001735FC" w:rsidRDefault="001735FC" w:rsidP="001735FC">
      <w:bookmarkStart w:id="133" w:name="Grant"/>
      <w:bookmarkStart w:id="134" w:name="GrantHelpDesk"/>
      <w:bookmarkStart w:id="135" w:name="EquipmentInstallations"/>
      <w:bookmarkStart w:id="136" w:name="Purchasing"/>
      <w:bookmarkEnd w:id="133"/>
      <w:bookmarkEnd w:id="134"/>
      <w:bookmarkEnd w:id="135"/>
      <w:bookmarkEnd w:id="136"/>
    </w:p>
    <w:p w:rsidR="009A3DEC" w:rsidRDefault="009A3DEC" w:rsidP="001735FC"/>
    <w:p w:rsidR="009A3DEC" w:rsidRDefault="009A3DEC" w:rsidP="001735FC"/>
    <w:p w:rsidR="009A3DEC" w:rsidRPr="009A3DEC" w:rsidRDefault="009A3DEC" w:rsidP="001735FC"/>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szCs w:val="32"/>
        </w:rPr>
      </w:pPr>
      <w:bookmarkStart w:id="137" w:name="PODeadline"/>
      <w:bookmarkStart w:id="138" w:name="applesite"/>
      <w:bookmarkStart w:id="139" w:name="Summer"/>
      <w:bookmarkStart w:id="140" w:name="Recommended"/>
      <w:bookmarkEnd w:id="137"/>
      <w:bookmarkEnd w:id="138"/>
      <w:bookmarkEnd w:id="139"/>
      <w:bookmarkEnd w:id="140"/>
      <w:r w:rsidRPr="009A3DEC">
        <w:rPr>
          <w:rFonts w:ascii="Arial" w:hAnsi="Arial" w:cs="Arial"/>
          <w:sz w:val="32"/>
          <w:szCs w:val="32"/>
        </w:rPr>
        <w:t>Recommended Conferences</w:t>
      </w:r>
    </w:p>
    <w:p w:rsidR="001735FC" w:rsidRPr="009A3DEC" w:rsidRDefault="001735FC">
      <w:bookmarkStart w:id="141" w:name="PeteandC"/>
      <w:bookmarkEnd w:id="141"/>
      <w:r w:rsidRPr="009A3DEC">
        <w:rPr>
          <w:u w:val="single"/>
        </w:rPr>
        <w:t>PETE&amp;C</w:t>
      </w:r>
      <w:r w:rsidRPr="009A3DEC">
        <w:cr/>
        <w:t xml:space="preserve">The annual PETE&amp;C (Pennsylvania Educational Technology Expo and Conference) will be held at the Hershey Lodge and </w:t>
      </w:r>
      <w:r w:rsidR="00195F5B" w:rsidRPr="009A3DEC">
        <w:t>Convention Center February 13-16, 2011</w:t>
      </w:r>
      <w:r w:rsidRPr="009A3DEC">
        <w:t xml:space="preserve">. </w:t>
      </w:r>
      <w:hyperlink r:id="rId82" w:history="1">
        <w:r w:rsidRPr="009A3DEC">
          <w:rPr>
            <w:rStyle w:val="Hyperlink"/>
          </w:rPr>
          <w:t>http://www.peteandc.org</w:t>
        </w:r>
      </w:hyperlink>
    </w:p>
    <w:p w:rsidR="001735FC" w:rsidRPr="009A3DEC" w:rsidRDefault="001735FC">
      <w:r w:rsidRPr="009A3DEC">
        <w:t xml:space="preserve">There will be a pre-conference workshop for CFF Administrators on </w:t>
      </w:r>
      <w:r w:rsidR="00677AEC" w:rsidRPr="009A3DEC">
        <w:t>Sunday, February 13, 2011</w:t>
      </w:r>
      <w:r w:rsidRPr="009A3DEC">
        <w:t xml:space="preserve"> from 9-4 PM with an hour for lunch.  Please mark your calendars and watch for registration information.  Details Page </w:t>
      </w:r>
      <w:r w:rsidR="00010998" w:rsidRPr="009A3DEC">
        <w:t>15</w:t>
      </w:r>
      <w:r w:rsidRPr="009A3DEC">
        <w:t>.</w:t>
      </w:r>
    </w:p>
    <w:p w:rsidR="001735FC" w:rsidRPr="009A3DEC" w:rsidRDefault="001735FC"/>
    <w:p w:rsidR="001735FC" w:rsidRPr="009A3DEC" w:rsidRDefault="001735FC">
      <w:r w:rsidRPr="009A3DEC">
        <w:t>A preconference workshop will be held for CFF</w:t>
      </w:r>
      <w:r w:rsidR="00B23180">
        <w:t>/21stCT&amp;L/EETT</w:t>
      </w:r>
      <w:r w:rsidRPr="009A3DEC">
        <w:t xml:space="preserve"> Instructional Technology Coaches Saturday</w:t>
      </w:r>
      <w:r w:rsidR="00677AEC" w:rsidRPr="009A3DEC">
        <w:t>, February 12</w:t>
      </w:r>
      <w:r w:rsidRPr="009A3DEC">
        <w:t>, 20</w:t>
      </w:r>
      <w:r w:rsidR="00677AEC" w:rsidRPr="009A3DEC">
        <w:t>11</w:t>
      </w:r>
      <w:r w:rsidRPr="009A3DEC">
        <w:t xml:space="preserve"> from 12-5 PM</w:t>
      </w:r>
      <w:r w:rsidR="009A3DEC">
        <w:t xml:space="preserve"> and for Administrators on Sunday, February 13, 2011.</w:t>
      </w:r>
    </w:p>
    <w:p w:rsidR="001735FC" w:rsidRPr="009A3DEC" w:rsidRDefault="001735FC"/>
    <w:p w:rsidR="001735FC" w:rsidRPr="009A3DEC" w:rsidRDefault="001735FC" w:rsidP="001735FC">
      <w:pPr>
        <w:rPr>
          <w:color w:val="000000"/>
          <w:u w:val="single"/>
        </w:rPr>
      </w:pPr>
      <w:bookmarkStart w:id="142" w:name="PAECT"/>
      <w:bookmarkStart w:id="143" w:name="ClassroomsfortheFutureStudentShowcase"/>
      <w:bookmarkStart w:id="144" w:name="PennState"/>
      <w:bookmarkEnd w:id="142"/>
      <w:bookmarkEnd w:id="143"/>
      <w:bookmarkEnd w:id="144"/>
      <w:r w:rsidRPr="009A3DEC">
        <w:rPr>
          <w:color w:val="000000"/>
          <w:u w:val="single"/>
        </w:rPr>
        <w:t xml:space="preserve">Penn State University 1:1 Conference </w:t>
      </w:r>
      <w:r w:rsidR="00677AEC" w:rsidRPr="009A3DEC">
        <w:rPr>
          <w:color w:val="000000"/>
          <w:u w:val="single"/>
        </w:rPr>
        <w:t>April 18-20, 2011</w:t>
      </w:r>
    </w:p>
    <w:p w:rsidR="001735FC" w:rsidRPr="009A3DEC" w:rsidRDefault="00DD741D" w:rsidP="001735FC">
      <w:pPr>
        <w:rPr>
          <w:color w:val="0000FF"/>
          <w:u w:val="single"/>
        </w:rPr>
      </w:pPr>
      <w:hyperlink r:id="rId83" w:history="1">
        <w:r w:rsidR="001735FC" w:rsidRPr="009A3DEC">
          <w:rPr>
            <w:rStyle w:val="Hyperlink"/>
          </w:rPr>
          <w:t>http://www.outreach.psu.edu/programs/one-to-one/</w:t>
        </w:r>
      </w:hyperlink>
    </w:p>
    <w:p w:rsidR="005D7D19" w:rsidRDefault="001735FC">
      <w:pPr>
        <w:rPr>
          <w:rFonts w:cs="Courier New"/>
          <w:color w:val="0000FF"/>
        </w:rPr>
      </w:pPr>
      <w:r w:rsidRPr="009A3DEC">
        <w:rPr>
          <w:rFonts w:cs="Courier New"/>
        </w:rPr>
        <w:t>This conference is for educational leaders on the creation of learning environments</w:t>
      </w:r>
      <w:r w:rsidRPr="009A3DEC">
        <w:rPr>
          <w:rFonts w:cs="Courier New"/>
        </w:rPr>
        <w:br/>
        <w:t xml:space="preserve">in which every student has access to a computer. </w:t>
      </w:r>
      <w:r w:rsidR="00B23180" w:rsidRPr="009A3DEC">
        <w:t>CFF</w:t>
      </w:r>
      <w:r w:rsidR="00B23180">
        <w:t>/21stCT&amp;L/EETT</w:t>
      </w:r>
      <w:r w:rsidR="00B23180" w:rsidRPr="009A3DEC">
        <w:t xml:space="preserve"> </w:t>
      </w:r>
      <w:r w:rsidR="00B23180">
        <w:t xml:space="preserve"> </w:t>
      </w:r>
      <w:r w:rsidRPr="009A3DEC">
        <w:rPr>
          <w:rFonts w:cs="Courier New"/>
        </w:rPr>
        <w:t>schools using one-to-one computing environments will not want to miss this opportunity to engage in conversations that can result in more effective use of these potentially powerful technologies. There will be a pre-conference workshop for CFF</w:t>
      </w:r>
      <w:r w:rsidR="00677AEC" w:rsidRPr="009A3DEC">
        <w:rPr>
          <w:rFonts w:cs="Courier New"/>
        </w:rPr>
        <w:t>/21</w:t>
      </w:r>
      <w:r w:rsidR="00677AEC" w:rsidRPr="009A3DEC">
        <w:rPr>
          <w:rFonts w:cs="Courier New"/>
          <w:vertAlign w:val="superscript"/>
        </w:rPr>
        <w:t>st</w:t>
      </w:r>
      <w:r w:rsidR="00677AEC" w:rsidRPr="009A3DEC">
        <w:rPr>
          <w:rFonts w:cs="Courier New"/>
        </w:rPr>
        <w:t xml:space="preserve"> CT&amp;L/EETT</w:t>
      </w:r>
      <w:r w:rsidRPr="009A3DEC">
        <w:rPr>
          <w:rFonts w:cs="Courier New"/>
        </w:rPr>
        <w:t xml:space="preserve"> Administrators and Coaches, </w:t>
      </w:r>
      <w:r w:rsidR="00677AEC" w:rsidRPr="009A3DEC">
        <w:rPr>
          <w:rFonts w:cs="Courier New"/>
        </w:rPr>
        <w:t>Monday, April 18, 2011</w:t>
      </w:r>
      <w:r w:rsidRPr="009A3DEC">
        <w:rPr>
          <w:rFonts w:cs="Courier New"/>
        </w:rPr>
        <w:t xml:space="preserve">. </w:t>
      </w:r>
      <w:r w:rsidRPr="009A3DEC">
        <w:rPr>
          <w:rFonts w:cs="Courier New"/>
        </w:rPr>
        <w:br/>
      </w:r>
      <w:r w:rsidRPr="009A3DEC">
        <w:rPr>
          <w:rFonts w:cs="Courier New"/>
        </w:rPr>
        <w:br/>
        <w:t>Superintendents, school board members, school principals, technology coordinators, coaches, teachers working in one-to-one classrooms, curriculum coordinators, school librarians, deans of colleges of education, and professors specializing in educational technology and teacher preparation are invited to attend.</w:t>
      </w:r>
      <w:r w:rsidRPr="009A3DEC">
        <w:rPr>
          <w:rFonts w:cs="Courier New"/>
        </w:rPr>
        <w:br/>
      </w:r>
      <w:r w:rsidRPr="009A3DEC">
        <w:rPr>
          <w:rFonts w:cs="Courier New"/>
        </w:rPr>
        <w:br/>
      </w:r>
    </w:p>
    <w:p w:rsidR="00861733" w:rsidRPr="00861733" w:rsidRDefault="00861733" w:rsidP="00861733">
      <w:pPr>
        <w:pStyle w:val="ListParagraph"/>
        <w:ind w:left="0"/>
        <w:rPr>
          <w:rFonts w:cs="Courier New"/>
        </w:rPr>
      </w:pPr>
      <w:r w:rsidRPr="00861733">
        <w:rPr>
          <w:rFonts w:ascii="Times New Roman" w:eastAsia="Times New Roman" w:hAnsi="Times New Roman" w:cs="Courier New"/>
          <w:sz w:val="24"/>
          <w:szCs w:val="24"/>
          <w:lang w:eastAsia="en-US"/>
        </w:rPr>
        <w:t xml:space="preserve">Additional information is available at: </w:t>
      </w:r>
    </w:p>
    <w:p w:rsidR="001735FC" w:rsidRPr="009A3DEC" w:rsidRDefault="00DD741D" w:rsidP="001735FC">
      <w:pPr>
        <w:rPr>
          <w:rFonts w:cs="Courier New"/>
        </w:rPr>
      </w:pPr>
      <w:hyperlink r:id="rId84" w:history="1">
        <w:r w:rsidR="001735FC" w:rsidRPr="009A3DEC">
          <w:rPr>
            <w:rStyle w:val="Hyperlink"/>
            <w:rFonts w:cs="Courier New"/>
          </w:rPr>
          <w:t>http://www.outreach.psu.edu/programs/one-to-one/</w:t>
        </w:r>
      </w:hyperlink>
    </w:p>
    <w:p w:rsidR="001735FC" w:rsidRPr="009A3DEC" w:rsidRDefault="001735FC" w:rsidP="001735FC">
      <w:pPr>
        <w:rPr>
          <w:rFonts w:cs="Arial"/>
          <w:szCs w:val="20"/>
        </w:rPr>
      </w:pPr>
      <w:r w:rsidRPr="009A3DEC">
        <w:rPr>
          <w:rFonts w:cs="Arial"/>
          <w:szCs w:val="20"/>
        </w:rPr>
        <w:t>The site will include information to apply as a presenter.  Please consider sharing your experience as a Classrooms for the Future</w:t>
      </w:r>
      <w:r w:rsidR="00677AEC" w:rsidRPr="009A3DEC">
        <w:rPr>
          <w:rFonts w:cs="Arial"/>
          <w:szCs w:val="20"/>
        </w:rPr>
        <w:t>/21</w:t>
      </w:r>
      <w:r w:rsidR="00677AEC" w:rsidRPr="009A3DEC">
        <w:rPr>
          <w:rFonts w:cs="Arial"/>
          <w:szCs w:val="20"/>
          <w:vertAlign w:val="superscript"/>
        </w:rPr>
        <w:t>st</w:t>
      </w:r>
      <w:r w:rsidR="00677AEC" w:rsidRPr="009A3DEC">
        <w:rPr>
          <w:rFonts w:cs="Arial"/>
          <w:szCs w:val="20"/>
        </w:rPr>
        <w:t xml:space="preserve"> Century Teaching and Learning</w:t>
      </w:r>
      <w:r w:rsidR="00B23180">
        <w:rPr>
          <w:rFonts w:cs="Arial"/>
          <w:szCs w:val="20"/>
        </w:rPr>
        <w:t>/EETT</w:t>
      </w:r>
      <w:r w:rsidRPr="009A3DEC">
        <w:rPr>
          <w:rFonts w:cs="Arial"/>
          <w:szCs w:val="20"/>
        </w:rPr>
        <w:t xml:space="preserve"> grantee.</w:t>
      </w:r>
    </w:p>
    <w:p w:rsidR="001735FC" w:rsidRPr="009A3DEC" w:rsidRDefault="001735FC"/>
    <w:p w:rsidR="001735FC" w:rsidRPr="009A3DEC" w:rsidRDefault="00677AEC">
      <w:pPr>
        <w:rPr>
          <w:u w:val="single"/>
        </w:rPr>
      </w:pPr>
      <w:bookmarkStart w:id="145" w:name="NECC"/>
      <w:bookmarkEnd w:id="145"/>
      <w:r w:rsidRPr="009A3DEC">
        <w:rPr>
          <w:u w:val="single"/>
        </w:rPr>
        <w:t>ISTE 2011</w:t>
      </w:r>
      <w:r w:rsidR="001735FC" w:rsidRPr="009A3DEC" w:rsidDel="005A00C8">
        <w:rPr>
          <w:u w:val="single"/>
        </w:rPr>
        <w:t>—</w:t>
      </w:r>
      <w:r w:rsidRPr="009A3DEC">
        <w:rPr>
          <w:u w:val="single"/>
        </w:rPr>
        <w:t>Philadelphia, PA June 26-29, 2011</w:t>
      </w:r>
    </w:p>
    <w:p w:rsidR="001735FC" w:rsidRPr="009A3DEC" w:rsidRDefault="001735FC">
      <w:r w:rsidRPr="009A3DEC">
        <w:t>Sponsored by the International Society for Technology in Education</w:t>
      </w:r>
    </w:p>
    <w:p w:rsidR="001735FC" w:rsidRPr="009A3DEC" w:rsidRDefault="001735FC">
      <w:r w:rsidRPr="009A3DEC">
        <w:t xml:space="preserve">This is the premier educational technology conference in the country bringing over 18,000 educators, over 400 exhibitors, 1,100 concurrent sessions, keynote speakers and opportunities to network with educators from around the world.  Put this conference on your calendar and bring a team. </w:t>
      </w:r>
      <w:hyperlink r:id="rId85" w:history="1">
        <w:r w:rsidR="00E35F51" w:rsidRPr="00CB64C2">
          <w:rPr>
            <w:rStyle w:val="Hyperlink"/>
          </w:rPr>
          <w:t>http://center.uoregon.edu/ISTE/2011/</w:t>
        </w:r>
      </w:hyperlink>
      <w:r w:rsidR="00E35F51">
        <w:t xml:space="preserve"> </w:t>
      </w:r>
    </w:p>
    <w:p w:rsidR="001735FC" w:rsidRPr="009A3DEC" w:rsidRDefault="001735FC">
      <w:pPr>
        <w:rPr>
          <w:rFonts w:ascii="Arial" w:hAnsi="Arial" w:cs="Arial"/>
          <w:sz w:val="28"/>
          <w:u w:val="single"/>
        </w:rPr>
      </w:pPr>
      <w:bookmarkStart w:id="146" w:name="ProfessionalOrg"/>
      <w:bookmarkEnd w:id="146"/>
    </w:p>
    <w:p w:rsidR="003956AB" w:rsidRDefault="003956AB">
      <w:pPr>
        <w:rPr>
          <w:ins w:id="147" w:author="Virginia Glatzer" w:date="2010-09-22T09:45:00Z"/>
          <w:rFonts w:ascii="Arial" w:hAnsi="Arial" w:cs="Arial"/>
          <w:sz w:val="32"/>
          <w:szCs w:val="32"/>
        </w:rPr>
      </w:pPr>
      <w:bookmarkStart w:id="148" w:name="ProfessionalOrganizations"/>
      <w:bookmarkEnd w:id="148"/>
      <w:ins w:id="149" w:author="Virginia Glatzer" w:date="2010-09-22T09:45:00Z">
        <w:r>
          <w:rPr>
            <w:rFonts w:ascii="Arial" w:hAnsi="Arial" w:cs="Arial"/>
            <w:sz w:val="32"/>
            <w:szCs w:val="32"/>
          </w:rPr>
          <w:br w:type="page"/>
        </w:r>
      </w:ins>
    </w:p>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szCs w:val="32"/>
        </w:rPr>
      </w:pPr>
      <w:r w:rsidRPr="009A3DEC">
        <w:rPr>
          <w:rFonts w:ascii="Arial" w:hAnsi="Arial" w:cs="Arial"/>
          <w:sz w:val="32"/>
          <w:szCs w:val="32"/>
        </w:rPr>
        <w:t>Professional Organizations</w:t>
      </w:r>
    </w:p>
    <w:p w:rsidR="001735FC" w:rsidRPr="009A3DEC" w:rsidRDefault="001735FC">
      <w:pPr>
        <w:rPr>
          <w:sz w:val="28"/>
        </w:rPr>
      </w:pPr>
    </w:p>
    <w:p w:rsidR="001735FC" w:rsidRPr="009A3DEC" w:rsidRDefault="001735FC" w:rsidP="001735FC">
      <w:bookmarkStart w:id="150" w:name="ISTE"/>
      <w:bookmarkEnd w:id="150"/>
      <w:r w:rsidRPr="009A3DEC">
        <w:t>International Society for Technology in Education (ISTE)</w:t>
      </w:r>
    </w:p>
    <w:p w:rsidR="001735FC" w:rsidRPr="009A3DEC" w:rsidRDefault="001735FC">
      <w:r w:rsidRPr="009A3DEC">
        <w:t xml:space="preserve">ISTE is the largest professional association committed to the integration of technology in education.  They support research, publications, professional development, vendor partnerships as well as partnerships with international agencies and ministries of education.  The organization supports a number of special interest groups and publications specializing in areas of implementation that provides technology-rich learning environments for students. </w:t>
      </w:r>
      <w:hyperlink r:id="rId86" w:history="1">
        <w:r w:rsidR="00B164A6" w:rsidRPr="009A3DEC">
          <w:rPr>
            <w:rStyle w:val="Hyperlink"/>
          </w:rPr>
          <w:t>www.iste.org</w:t>
        </w:r>
      </w:hyperlink>
    </w:p>
    <w:p w:rsidR="00B164A6" w:rsidRPr="009A3DEC" w:rsidRDefault="00B164A6"/>
    <w:p w:rsidR="00B164A6" w:rsidRPr="009A3DEC" w:rsidRDefault="00B164A6">
      <w:r w:rsidRPr="009A3DEC">
        <w:t>Pennsylvania Association of Educational Communications and Technology (PAECT)</w:t>
      </w:r>
    </w:p>
    <w:p w:rsidR="00B164A6" w:rsidRPr="009A3DEC" w:rsidRDefault="00B164A6">
      <w:r w:rsidRPr="009A3DEC">
        <w:t xml:space="preserve">PAECT is the state affiliate of ISTE and is committed to the integration of technology in education in Pennsylvania.  Their annual membership meeting is held in conjunction with the PETE and C conference in February. </w:t>
      </w:r>
      <w:hyperlink r:id="rId87" w:history="1">
        <w:r w:rsidRPr="009A3DEC">
          <w:rPr>
            <w:rStyle w:val="Hyperlink"/>
          </w:rPr>
          <w:t>www.paect.org</w:t>
        </w:r>
      </w:hyperlink>
      <w:r w:rsidRPr="009A3DEC">
        <w:tab/>
      </w:r>
    </w:p>
    <w:p w:rsidR="001735FC" w:rsidRPr="009A3DEC" w:rsidRDefault="001735FC"/>
    <w:p w:rsidR="001735FC" w:rsidRPr="009A3DEC" w:rsidRDefault="001735FC">
      <w:bookmarkStart w:id="151" w:name="AALF"/>
      <w:bookmarkEnd w:id="151"/>
      <w:r w:rsidRPr="009A3DEC">
        <w:t>Anywhere Anytime Learning Foundation (AALF)</w:t>
      </w:r>
    </w:p>
    <w:p w:rsidR="001735FC" w:rsidRPr="009A3DEC" w:rsidRDefault="001735FC">
      <w:r w:rsidRPr="009A3DEC">
        <w:t xml:space="preserve">This association specializes in the effective implementation of 1:1 computing throughout the world. Join the free e-newsletter at </w:t>
      </w:r>
      <w:hyperlink r:id="rId88" w:history="1">
        <w:r w:rsidRPr="009A3DEC">
          <w:rPr>
            <w:rStyle w:val="Hyperlink"/>
          </w:rPr>
          <w:t>www.AALF.org</w:t>
        </w:r>
      </w:hyperlink>
    </w:p>
    <w:p w:rsidR="001735FC" w:rsidRPr="009A3DEC" w:rsidRDefault="001735FC" w:rsidP="001735FC">
      <w:pPr>
        <w:rPr>
          <w:rFonts w:ascii="Arial" w:hAnsi="Arial" w:cs="Arial"/>
          <w:sz w:val="28"/>
          <w:u w:val="single"/>
        </w:rPr>
      </w:pPr>
    </w:p>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szCs w:val="32"/>
        </w:rPr>
      </w:pPr>
      <w:r w:rsidRPr="009A3DEC">
        <w:rPr>
          <w:rFonts w:ascii="Arial" w:hAnsi="Arial" w:cs="Arial"/>
          <w:sz w:val="32"/>
          <w:szCs w:val="32"/>
        </w:rPr>
        <w:t>Additional Resources</w:t>
      </w:r>
    </w:p>
    <w:p w:rsidR="001735FC" w:rsidRPr="009A3DEC" w:rsidRDefault="001735FC" w:rsidP="001735FC">
      <w:pPr>
        <w:rPr>
          <w:sz w:val="28"/>
        </w:rPr>
      </w:pPr>
    </w:p>
    <w:p w:rsidR="001735FC" w:rsidRPr="00967E2E" w:rsidRDefault="001735FC" w:rsidP="001735FC">
      <w:pPr>
        <w:rPr>
          <w:b/>
        </w:rPr>
      </w:pPr>
      <w:bookmarkStart w:id="152" w:name="AddtlRes"/>
      <w:bookmarkStart w:id="153" w:name="Tutorials"/>
      <w:bookmarkStart w:id="154" w:name="AppleTutorial"/>
      <w:bookmarkStart w:id="155" w:name="CDWGTutorial"/>
      <w:bookmarkStart w:id="156" w:name="AtomicLearning"/>
      <w:bookmarkStart w:id="157" w:name="TakingITGlobal"/>
      <w:bookmarkStart w:id="158" w:name="netTrekkerDI"/>
      <w:bookmarkStart w:id="159" w:name="unitedstreaming"/>
      <w:bookmarkStart w:id="160" w:name="Subjectareawikis"/>
      <w:bookmarkEnd w:id="152"/>
      <w:bookmarkEnd w:id="153"/>
      <w:bookmarkEnd w:id="154"/>
      <w:bookmarkEnd w:id="155"/>
      <w:bookmarkEnd w:id="156"/>
      <w:bookmarkEnd w:id="157"/>
      <w:bookmarkEnd w:id="158"/>
      <w:bookmarkEnd w:id="159"/>
      <w:bookmarkEnd w:id="160"/>
      <w:r w:rsidRPr="00967E2E">
        <w:rPr>
          <w:b/>
        </w:rPr>
        <w:t>Subject Area Wikis</w:t>
      </w:r>
    </w:p>
    <w:p w:rsidR="001735FC" w:rsidRPr="009A3DEC" w:rsidRDefault="001735FC" w:rsidP="001735FC">
      <w:r w:rsidRPr="009A3DEC">
        <w:t>The wikis are created by teachers and coaches for teachers and have great resources for using in core subject area classes.  They are constantly updated and added to, so check back frequently and add your favorite resources or lessons. All the wikis are linked to each other.</w:t>
      </w:r>
    </w:p>
    <w:p w:rsidR="001735FC" w:rsidRPr="009A3DEC" w:rsidRDefault="001735FC" w:rsidP="001735FC"/>
    <w:p w:rsidR="001735FC" w:rsidRPr="009A3DEC" w:rsidRDefault="001735FC" w:rsidP="001735FC">
      <w:r w:rsidRPr="009A3DEC">
        <w:t xml:space="preserve">Math:  </w:t>
      </w:r>
      <w:hyperlink r:id="rId89" w:history="1">
        <w:r w:rsidRPr="009A3DEC">
          <w:rPr>
            <w:rStyle w:val="Hyperlink"/>
          </w:rPr>
          <w:t>www.cffmath.wikispaces.com</w:t>
        </w:r>
      </w:hyperlink>
    </w:p>
    <w:p w:rsidR="001735FC" w:rsidRPr="009A3DEC" w:rsidRDefault="001735FC" w:rsidP="001735FC">
      <w:pPr>
        <w:rPr>
          <w:lang w:val="fr-FR"/>
        </w:rPr>
      </w:pPr>
      <w:r w:rsidRPr="009A3DEC">
        <w:rPr>
          <w:lang w:val="fr-FR"/>
        </w:rPr>
        <w:t xml:space="preserve">Science:  </w:t>
      </w:r>
      <w:hyperlink r:id="rId90" w:history="1">
        <w:r w:rsidRPr="009A3DEC">
          <w:rPr>
            <w:rStyle w:val="Hyperlink"/>
            <w:lang w:val="fr-FR"/>
          </w:rPr>
          <w:t>www.cffscience.wikispaces.com</w:t>
        </w:r>
      </w:hyperlink>
    </w:p>
    <w:p w:rsidR="001735FC" w:rsidRPr="009A3DEC" w:rsidRDefault="001735FC" w:rsidP="001735FC">
      <w:pPr>
        <w:rPr>
          <w:lang w:val="fr-FR"/>
        </w:rPr>
      </w:pPr>
      <w:r w:rsidRPr="009A3DEC">
        <w:rPr>
          <w:lang w:val="fr-FR"/>
        </w:rPr>
        <w:t xml:space="preserve">English:  </w:t>
      </w:r>
      <w:hyperlink r:id="rId91" w:history="1">
        <w:r w:rsidRPr="009A3DEC">
          <w:rPr>
            <w:rStyle w:val="Hyperlink"/>
            <w:lang w:val="fr-FR"/>
          </w:rPr>
          <w:t>www.cffenglish.wikispaces.com</w:t>
        </w:r>
      </w:hyperlink>
    </w:p>
    <w:p w:rsidR="001735FC" w:rsidRPr="009A3DEC" w:rsidRDefault="001735FC" w:rsidP="001735FC">
      <w:r w:rsidRPr="009A3DEC">
        <w:t xml:space="preserve">Social Studies:  </w:t>
      </w:r>
      <w:hyperlink r:id="rId92" w:history="1">
        <w:r w:rsidRPr="009A3DEC">
          <w:rPr>
            <w:rStyle w:val="Hyperlink"/>
          </w:rPr>
          <w:t>www.cffsocialstudies.wikispaces.com</w:t>
        </w:r>
      </w:hyperlink>
    </w:p>
    <w:p w:rsidR="001735FC" w:rsidRPr="009A3DEC" w:rsidRDefault="001735FC" w:rsidP="001735FC">
      <w:bookmarkStart w:id="161" w:name="VendorFeedback"/>
      <w:bookmarkEnd w:id="161"/>
    </w:p>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szCs w:val="32"/>
        </w:rPr>
      </w:pPr>
      <w:bookmarkStart w:id="162" w:name="CFFImpact"/>
      <w:bookmarkEnd w:id="162"/>
      <w:r w:rsidRPr="009A3DEC">
        <w:rPr>
          <w:rFonts w:ascii="Arial" w:hAnsi="Arial" w:cs="Arial"/>
          <w:sz w:val="32"/>
          <w:szCs w:val="32"/>
        </w:rPr>
        <w:t>Classrooms for the Future</w:t>
      </w:r>
      <w:r w:rsidR="00F85180" w:rsidRPr="009A3DEC">
        <w:rPr>
          <w:rFonts w:ascii="Arial" w:hAnsi="Arial" w:cs="Arial"/>
          <w:sz w:val="32"/>
          <w:szCs w:val="32"/>
        </w:rPr>
        <w:t>/21</w:t>
      </w:r>
      <w:r w:rsidR="00F85180" w:rsidRPr="009A3DEC">
        <w:rPr>
          <w:rFonts w:ascii="Arial" w:hAnsi="Arial" w:cs="Arial"/>
          <w:sz w:val="32"/>
          <w:szCs w:val="32"/>
          <w:vertAlign w:val="superscript"/>
        </w:rPr>
        <w:t>st</w:t>
      </w:r>
      <w:r w:rsidR="00F85180" w:rsidRPr="009A3DEC">
        <w:rPr>
          <w:rFonts w:ascii="Arial" w:hAnsi="Arial" w:cs="Arial"/>
          <w:sz w:val="32"/>
          <w:szCs w:val="32"/>
        </w:rPr>
        <w:t xml:space="preserve"> Century Teaching and Learning</w:t>
      </w:r>
      <w:r w:rsidRPr="009A3DEC">
        <w:rPr>
          <w:rFonts w:ascii="Arial" w:hAnsi="Arial" w:cs="Arial"/>
          <w:sz w:val="32"/>
          <w:szCs w:val="32"/>
        </w:rPr>
        <w:t xml:space="preserve"> Impact</w:t>
      </w:r>
    </w:p>
    <w:p w:rsidR="001735FC" w:rsidRPr="009A3DEC" w:rsidRDefault="001735FC" w:rsidP="001735FC">
      <w:r w:rsidRPr="009A3DEC">
        <w:t>As your teachers have an opportunity to use the equipment in their classrooms, please encourage them to share stories about how the technology is impacting their teaching and/or student participation.  The PDE is collecting stories of Classrooms for the Future</w:t>
      </w:r>
      <w:r w:rsidR="00F85180" w:rsidRPr="009A3DEC">
        <w:t>/21</w:t>
      </w:r>
      <w:r w:rsidR="00F85180" w:rsidRPr="009A3DEC">
        <w:rPr>
          <w:vertAlign w:val="superscript"/>
        </w:rPr>
        <w:t>st</w:t>
      </w:r>
      <w:r w:rsidR="00F85180" w:rsidRPr="009A3DEC">
        <w:t xml:space="preserve"> Century Teaching and Learning</w:t>
      </w:r>
      <w:r w:rsidRPr="009A3DEC">
        <w:t xml:space="preserve"> impact on student attendance, motivation, engagement and impact on learning in specific classrooms: math, social studies, English and science.  Please email us your stories. (</w:t>
      </w:r>
      <w:hyperlink r:id="rId93" w:history="1">
        <w:r w:rsidRPr="009A3DEC">
          <w:rPr>
            <w:rStyle w:val="Hyperlink"/>
          </w:rPr>
          <w:t>ra-c4f@state.pa.us</w:t>
        </w:r>
      </w:hyperlink>
      <w:r w:rsidRPr="009A3DEC">
        <w:t>).  We are looking for personal stories about a teacher or student’s “aha”, how the coach has made a difference, something new a teacher did and what impact it had on students.  These are not to be long essays, just stories about CFF’s impact from anyone in your school or community (administrators, board members, parents, students, teachers, coach, librarians).  Thank you so much for sending them!</w:t>
      </w:r>
    </w:p>
    <w:p w:rsidR="00DB5F6D" w:rsidRDefault="00DB5F6D">
      <w:pPr>
        <w:rPr>
          <w:sz w:val="32"/>
        </w:rPr>
      </w:pPr>
      <w:r>
        <w:rPr>
          <w:sz w:val="32"/>
        </w:rPr>
        <w:br w:type="page"/>
      </w:r>
    </w:p>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szCs w:val="32"/>
        </w:rPr>
      </w:pPr>
      <w:bookmarkStart w:id="163" w:name="Frequentlyaskedquestionsequipement"/>
      <w:bookmarkStart w:id="164" w:name="QuickLinks"/>
      <w:bookmarkEnd w:id="163"/>
      <w:bookmarkEnd w:id="164"/>
      <w:r w:rsidRPr="009A3DEC">
        <w:rPr>
          <w:rFonts w:ascii="Arial" w:hAnsi="Arial" w:cs="Arial"/>
          <w:sz w:val="32"/>
          <w:szCs w:val="32"/>
        </w:rPr>
        <w:t>CFF/21</w:t>
      </w:r>
      <w:r w:rsidRPr="009A3DEC">
        <w:rPr>
          <w:rFonts w:ascii="Arial" w:hAnsi="Arial" w:cs="Arial"/>
          <w:sz w:val="32"/>
          <w:szCs w:val="32"/>
          <w:vertAlign w:val="superscript"/>
        </w:rPr>
        <w:t>st</w:t>
      </w:r>
      <w:r w:rsidRPr="009A3DEC">
        <w:rPr>
          <w:rFonts w:ascii="Arial" w:hAnsi="Arial" w:cs="Arial"/>
          <w:sz w:val="32"/>
          <w:szCs w:val="32"/>
        </w:rPr>
        <w:t xml:space="preserve"> Century Teaching and Learning</w:t>
      </w:r>
    </w:p>
    <w:p w:rsidR="001735FC" w:rsidRPr="009A3DEC" w:rsidRDefault="001735FC" w:rsidP="001735FC">
      <w:pPr>
        <w:pBdr>
          <w:top w:val="single" w:sz="4" w:space="1" w:color="auto"/>
          <w:left w:val="single" w:sz="4" w:space="4" w:color="auto"/>
          <w:bottom w:val="single" w:sz="4" w:space="1" w:color="auto"/>
          <w:right w:val="single" w:sz="4" w:space="4" w:color="auto"/>
        </w:pBdr>
        <w:shd w:val="clear" w:color="auto" w:fill="CCCCCC"/>
        <w:rPr>
          <w:rFonts w:ascii="Arial" w:hAnsi="Arial" w:cs="Arial"/>
          <w:sz w:val="32"/>
          <w:szCs w:val="32"/>
        </w:rPr>
      </w:pPr>
      <w:r w:rsidRPr="009A3DEC">
        <w:rPr>
          <w:rFonts w:ascii="Arial" w:hAnsi="Arial" w:cs="Arial"/>
          <w:sz w:val="32"/>
          <w:szCs w:val="32"/>
        </w:rPr>
        <w:t xml:space="preserve"> Quick Links and Numbers</w:t>
      </w:r>
    </w:p>
    <w:p w:rsidR="001735FC" w:rsidRPr="009A3DEC" w:rsidRDefault="001735FC" w:rsidP="001735FC"/>
    <w:p w:rsidR="001735FC" w:rsidRPr="006B6FEF" w:rsidRDefault="006B6FEF" w:rsidP="001735FC">
      <w:r w:rsidRPr="006B6FEF">
        <w:t>PDE Web page</w:t>
      </w:r>
      <w:r w:rsidR="001735FC" w:rsidRPr="006B6FEF">
        <w:t xml:space="preserve"> Classrooms for the Future Program </w:t>
      </w:r>
    </w:p>
    <w:p w:rsidR="006B6FEF" w:rsidRPr="009A3DEC" w:rsidRDefault="00DD741D" w:rsidP="006B6FEF">
      <w:hyperlink r:id="rId94" w:history="1">
        <w:r w:rsidR="009379B8" w:rsidRPr="00CB64C2">
          <w:rPr>
            <w:rStyle w:val="Hyperlink"/>
          </w:rPr>
          <w:t>http://www.portal.state.pa.us/portal/server.pt/community/classrooms_for_the_future_%28ed_hub%29/8911</w:t>
        </w:r>
      </w:hyperlink>
      <w:r w:rsidR="009379B8">
        <w:t xml:space="preserve"> </w:t>
      </w:r>
    </w:p>
    <w:p w:rsidR="001735FC" w:rsidRPr="009A3DEC" w:rsidRDefault="001735FC" w:rsidP="001735FC">
      <w:pPr>
        <w:rPr>
          <w:highlight w:val="yellow"/>
        </w:rPr>
      </w:pPr>
    </w:p>
    <w:p w:rsidR="001735FC" w:rsidRPr="009A3DEC" w:rsidRDefault="001735FC" w:rsidP="001735FC">
      <w:r w:rsidRPr="009A3DEC">
        <w:t>Coaches</w:t>
      </w:r>
    </w:p>
    <w:p w:rsidR="001735FC" w:rsidRPr="009A3DEC" w:rsidRDefault="001735FC" w:rsidP="001735FC">
      <w:pPr>
        <w:ind w:firstLine="720"/>
      </w:pPr>
      <w:r w:rsidRPr="009A3DEC">
        <w:t>CFF Coach Job Description</w:t>
      </w:r>
    </w:p>
    <w:p w:rsidR="001735FC" w:rsidRPr="009A3DEC" w:rsidRDefault="00DD741D" w:rsidP="001735FC">
      <w:pPr>
        <w:ind w:left="720"/>
      </w:pPr>
      <w:hyperlink r:id="rId95" w:history="1">
        <w:r w:rsidR="001735FC" w:rsidRPr="009A3DEC">
          <w:rPr>
            <w:rStyle w:val="Hyperlink"/>
          </w:rPr>
          <w:t>http://www.portal.state.pa.us/portal/server.pt/gateway/PTARGS_0_267219_221275_0_0_18/year2-CFF%20Coach%20Job%20Description1.doc</w:t>
        </w:r>
      </w:hyperlink>
    </w:p>
    <w:p w:rsidR="001735FC" w:rsidRPr="009A3DEC" w:rsidRDefault="001735FC" w:rsidP="001735FC">
      <w:pPr>
        <w:ind w:left="720"/>
      </w:pPr>
    </w:p>
    <w:p w:rsidR="001735FC" w:rsidRPr="009A3DEC" w:rsidRDefault="001735FC" w:rsidP="001735FC">
      <w:pPr>
        <w:ind w:firstLine="720"/>
      </w:pPr>
      <w:r w:rsidRPr="009A3DEC">
        <w:t xml:space="preserve">Coach resumes to:  </w:t>
      </w:r>
      <w:hyperlink r:id="rId96" w:history="1">
        <w:r w:rsidRPr="009A3DEC">
          <w:rPr>
            <w:rStyle w:val="Hyperlink"/>
          </w:rPr>
          <w:t>ra-c4f@state.pa.us</w:t>
        </w:r>
      </w:hyperlink>
    </w:p>
    <w:p w:rsidR="001735FC" w:rsidRPr="009A3DEC" w:rsidRDefault="001735FC" w:rsidP="001735FC"/>
    <w:p w:rsidR="001735FC" w:rsidRPr="009A3DEC" w:rsidRDefault="001735FC" w:rsidP="001735FC">
      <w:pPr>
        <w:ind w:firstLine="720"/>
      </w:pPr>
      <w:r w:rsidRPr="009A3DEC">
        <w:t xml:space="preserve">Coach </w:t>
      </w:r>
      <w:r w:rsidR="00F85180" w:rsidRPr="009A3DEC">
        <w:t>Boot Camp – All cohorts</w:t>
      </w:r>
    </w:p>
    <w:p w:rsidR="001735FC" w:rsidRPr="009A3DEC" w:rsidRDefault="00F85180" w:rsidP="001735FC">
      <w:r w:rsidRPr="009A3DEC">
        <w:rPr>
          <w:sz w:val="22"/>
          <w:szCs w:val="22"/>
        </w:rPr>
        <w:tab/>
      </w:r>
      <w:r w:rsidR="00861733" w:rsidRPr="00861733">
        <w:t>November 9-11, Hershey Lodge</w:t>
      </w:r>
    </w:p>
    <w:p w:rsidR="00010998" w:rsidRPr="009A3DEC" w:rsidRDefault="00010998" w:rsidP="001735FC"/>
    <w:p w:rsidR="001735FC" w:rsidRPr="009A3DEC" w:rsidRDefault="001735FC" w:rsidP="001735FC">
      <w:r w:rsidRPr="009A3DEC">
        <w:t>Equipment</w:t>
      </w:r>
    </w:p>
    <w:p w:rsidR="001735FC" w:rsidRPr="009A3DEC" w:rsidRDefault="001735FC" w:rsidP="001735FC">
      <w:pPr>
        <w:ind w:firstLine="720"/>
      </w:pPr>
      <w:r w:rsidRPr="009A3DEC">
        <w:t>CDW•G: Pricing for equipment</w:t>
      </w:r>
    </w:p>
    <w:p w:rsidR="00861733" w:rsidRDefault="003540D5" w:rsidP="00861733">
      <w:r>
        <w:tab/>
      </w:r>
      <w:hyperlink r:id="rId97" w:history="1">
        <w:r w:rsidRPr="00CB64C2">
          <w:rPr>
            <w:rStyle w:val="Hyperlink"/>
            <w:lang w:bidi="en-US"/>
          </w:rPr>
          <w:t>http://www.cdwg.com/PAClassroomsforthefuture</w:t>
        </w:r>
      </w:hyperlink>
      <w:r>
        <w:rPr>
          <w:color w:val="0000FF"/>
          <w:lang w:bidi="en-US"/>
        </w:rPr>
        <w:t xml:space="preserve"> </w:t>
      </w:r>
    </w:p>
    <w:p w:rsidR="001735FC" w:rsidRPr="009A3DEC" w:rsidRDefault="001735FC" w:rsidP="001735FC"/>
    <w:p w:rsidR="001735FC" w:rsidRPr="009A3DEC" w:rsidRDefault="001735FC" w:rsidP="001735FC">
      <w:pPr>
        <w:ind w:firstLine="720"/>
      </w:pPr>
      <w:r w:rsidRPr="009A3DEC">
        <w:t>Apple: Pricing for equipment</w:t>
      </w:r>
    </w:p>
    <w:p w:rsidR="001735FC" w:rsidRPr="009A3DEC" w:rsidRDefault="00DD741D" w:rsidP="001735FC">
      <w:pPr>
        <w:widowControl w:val="0"/>
        <w:autoSpaceDE w:val="0"/>
        <w:autoSpaceDN w:val="0"/>
        <w:adjustRightInd w:val="0"/>
        <w:ind w:firstLine="720"/>
        <w:rPr>
          <w:color w:val="0000FF"/>
        </w:rPr>
      </w:pPr>
      <w:hyperlink r:id="rId98" w:history="1">
        <w:r w:rsidR="001735FC" w:rsidRPr="009A3DEC">
          <w:rPr>
            <w:rStyle w:val="Hyperlink"/>
          </w:rPr>
          <w:t>http://web.mac.com/applecff/iWeb/applecff/Home.html</w:t>
        </w:r>
      </w:hyperlink>
      <w:r w:rsidR="001735FC" w:rsidRPr="009A3DEC">
        <w:t xml:space="preserve"> </w:t>
      </w:r>
    </w:p>
    <w:p w:rsidR="001735FC" w:rsidRPr="009A3DEC" w:rsidRDefault="001735FC" w:rsidP="001735FC">
      <w:pPr>
        <w:ind w:firstLine="720"/>
      </w:pPr>
    </w:p>
    <w:p w:rsidR="001735FC" w:rsidRPr="009A3DEC" w:rsidRDefault="001735FC" w:rsidP="001735FC">
      <w:pPr>
        <w:ind w:firstLine="720"/>
      </w:pPr>
      <w:r w:rsidRPr="009A3DEC">
        <w:t>Equipment Installation Information</w:t>
      </w:r>
    </w:p>
    <w:p w:rsidR="001735FC" w:rsidRPr="009A3DEC" w:rsidRDefault="001735FC" w:rsidP="001735FC">
      <w:r w:rsidRPr="009A3DEC">
        <w:tab/>
      </w:r>
      <w:hyperlink r:id="rId99" w:history="1">
        <w:r w:rsidRPr="009A3DEC">
          <w:rPr>
            <w:rStyle w:val="Hyperlink"/>
          </w:rPr>
          <w:t>http://www.portal.state.pa.us/portal/server.pt/community/vendor_partnership/8918</w:t>
        </w:r>
      </w:hyperlink>
    </w:p>
    <w:p w:rsidR="001735FC" w:rsidRPr="009A3DEC" w:rsidRDefault="001735FC" w:rsidP="001735FC"/>
    <w:p w:rsidR="001735FC" w:rsidRPr="009A3DEC" w:rsidRDefault="001735FC" w:rsidP="001735FC">
      <w:r w:rsidRPr="009A3DEC">
        <w:t>Evaluation</w:t>
      </w:r>
    </w:p>
    <w:p w:rsidR="001735FC" w:rsidRPr="009A3DEC" w:rsidRDefault="001735FC" w:rsidP="001735FC">
      <w:pPr>
        <w:ind w:firstLine="720"/>
      </w:pPr>
      <w:r w:rsidRPr="009A3DEC">
        <w:t>For General Evaluation or CFF</w:t>
      </w:r>
      <w:r w:rsidR="00F85180" w:rsidRPr="009A3DEC">
        <w:t>/EETT</w:t>
      </w:r>
      <w:r w:rsidRPr="009A3DEC">
        <w:t xml:space="preserve"> Dashboard Questions:</w:t>
      </w:r>
    </w:p>
    <w:p w:rsidR="001735FC" w:rsidRPr="009A3DEC" w:rsidRDefault="001735FC" w:rsidP="001735FC">
      <w:pPr>
        <w:ind w:left="720"/>
      </w:pPr>
      <w:r w:rsidRPr="009A3DEC">
        <w:t>Contact:  Robin Clausen, Co-Director, CFF</w:t>
      </w:r>
      <w:r w:rsidR="00F85180" w:rsidRPr="009A3DEC">
        <w:t>/EETT</w:t>
      </w:r>
      <w:r w:rsidRPr="009A3DEC">
        <w:t xml:space="preserve"> Evaluation Team, </w:t>
      </w:r>
      <w:hyperlink r:id="rId100" w:history="1">
        <w:r w:rsidRPr="009A3DEC">
          <w:rPr>
            <w:rStyle w:val="Hyperlink"/>
          </w:rPr>
          <w:t>rlc237@psu.edu</w:t>
        </w:r>
      </w:hyperlink>
      <w:r w:rsidRPr="009A3DEC">
        <w:t xml:space="preserve"> or by phone at: 814-863-4386.</w:t>
      </w:r>
    </w:p>
    <w:p w:rsidR="001735FC" w:rsidRPr="009A3DEC" w:rsidRDefault="001735FC" w:rsidP="001735FC"/>
    <w:p w:rsidR="001735FC" w:rsidRPr="009A3DEC" w:rsidRDefault="001735FC" w:rsidP="001735FC">
      <w:pPr>
        <w:ind w:firstLine="720"/>
      </w:pPr>
      <w:r w:rsidRPr="009A3DEC">
        <w:t>For Questions about the CFF</w:t>
      </w:r>
      <w:r w:rsidR="00F85180" w:rsidRPr="009A3DEC">
        <w:t>/EETT</w:t>
      </w:r>
      <w:r w:rsidRPr="009A3DEC">
        <w:t xml:space="preserve"> Surveys and CFF</w:t>
      </w:r>
      <w:r w:rsidR="00F85180" w:rsidRPr="009A3DEC">
        <w:t>/EETT</w:t>
      </w:r>
      <w:r w:rsidRPr="009A3DEC">
        <w:t xml:space="preserve"> Observations:</w:t>
      </w:r>
    </w:p>
    <w:p w:rsidR="001735FC" w:rsidRPr="009A3DEC" w:rsidRDefault="001735FC" w:rsidP="001735FC">
      <w:pPr>
        <w:ind w:left="720"/>
        <w:rPr>
          <w:color w:val="000000"/>
        </w:rPr>
      </w:pPr>
      <w:r w:rsidRPr="009A3DEC">
        <w:t>Contact: Penn State Survey Research Center, http://www.ssri.psu.edu/survey</w:t>
      </w:r>
      <w:r w:rsidRPr="009A3DEC">
        <w:rPr>
          <w:sz w:val="28"/>
        </w:rPr>
        <w:t>/</w:t>
      </w:r>
      <w:r w:rsidRPr="009A3DEC" w:rsidDel="00350301">
        <w:rPr>
          <w:sz w:val="28"/>
        </w:rPr>
        <w:t xml:space="preserve"> </w:t>
      </w:r>
      <w:r w:rsidRPr="009A3DEC">
        <w:rPr>
          <w:color w:val="000000"/>
        </w:rPr>
        <w:t>or by phone at 800-648-3617</w:t>
      </w:r>
    </w:p>
    <w:p w:rsidR="001735FC" w:rsidRPr="009A3DEC" w:rsidRDefault="001735FC" w:rsidP="001735FC">
      <w:pPr>
        <w:rPr>
          <w:rFonts w:ascii="Lucida Grande" w:hAnsi="Lucida Grande"/>
          <w:color w:val="000000"/>
        </w:rPr>
      </w:pPr>
    </w:p>
    <w:p w:rsidR="001735FC" w:rsidRPr="009A3DEC" w:rsidRDefault="001735FC" w:rsidP="001735FC">
      <w:pPr>
        <w:ind w:firstLine="720"/>
      </w:pPr>
      <w:r w:rsidRPr="009A3DEC">
        <w:t>PATI Survey</w:t>
      </w:r>
    </w:p>
    <w:p w:rsidR="001735FC" w:rsidRPr="009A3DEC" w:rsidRDefault="001735FC" w:rsidP="001735FC">
      <w:pPr>
        <w:ind w:firstLine="720"/>
        <w:rPr>
          <w:color w:val="000000"/>
        </w:rPr>
      </w:pPr>
      <w:r w:rsidRPr="009A3DEC">
        <w:rPr>
          <w:color w:val="000000"/>
        </w:rPr>
        <w:t>For all Questions about the PATI Survey:</w:t>
      </w:r>
    </w:p>
    <w:p w:rsidR="001735FC" w:rsidRPr="009A3DEC" w:rsidRDefault="001735FC" w:rsidP="001735FC">
      <w:pPr>
        <w:ind w:left="720"/>
        <w:rPr>
          <w:color w:val="000000"/>
        </w:rPr>
      </w:pPr>
      <w:r w:rsidRPr="009A3DEC">
        <w:rPr>
          <w:color w:val="000000"/>
        </w:rPr>
        <w:t xml:space="preserve">PDE at </w:t>
      </w:r>
      <w:hyperlink r:id="rId101" w:history="1">
        <w:r w:rsidRPr="009A3DEC">
          <w:rPr>
            <w:rStyle w:val="Hyperlink"/>
          </w:rPr>
          <w:t>ra-pati@state.pa.us</w:t>
        </w:r>
      </w:hyperlink>
      <w:r w:rsidRPr="009A3DEC">
        <w:rPr>
          <w:color w:val="000000"/>
        </w:rPr>
        <w:t>for general information OR</w:t>
      </w:r>
    </w:p>
    <w:p w:rsidR="001735FC" w:rsidRDefault="001735FC" w:rsidP="000A51D0">
      <w:pPr>
        <w:ind w:firstLine="720"/>
        <w:rPr>
          <w:color w:val="000080"/>
        </w:rPr>
      </w:pPr>
      <w:r w:rsidRPr="009A3DEC">
        <w:rPr>
          <w:color w:val="000000"/>
        </w:rPr>
        <w:t xml:space="preserve">Metiri at </w:t>
      </w:r>
      <w:hyperlink r:id="rId102" w:history="1">
        <w:r w:rsidRPr="009A3DEC">
          <w:rPr>
            <w:rStyle w:val="Hyperlink"/>
          </w:rPr>
          <w:t>support@metiri.com</w:t>
        </w:r>
      </w:hyperlink>
      <w:r w:rsidRPr="009A3DEC">
        <w:rPr>
          <w:color w:val="000000"/>
        </w:rPr>
        <w:t>for technical questions</w:t>
      </w:r>
    </w:p>
    <w:p w:rsidR="000A51D0" w:rsidRPr="009A3DEC" w:rsidRDefault="000A51D0" w:rsidP="001735FC">
      <w:pPr>
        <w:rPr>
          <w:color w:val="000080"/>
        </w:rPr>
      </w:pPr>
    </w:p>
    <w:p w:rsidR="001735FC" w:rsidRPr="009A3DEC" w:rsidRDefault="001735FC" w:rsidP="001735FC">
      <w:pPr>
        <w:ind w:firstLine="720"/>
      </w:pPr>
      <w:r w:rsidRPr="009A3DEC">
        <w:t>PSU Dashboard</w:t>
      </w:r>
    </w:p>
    <w:p w:rsidR="001735FC" w:rsidRPr="009A3DEC" w:rsidRDefault="001735FC" w:rsidP="001735FC">
      <w:pPr>
        <w:rPr>
          <w:color w:val="0000FF"/>
        </w:rPr>
      </w:pPr>
      <w:r w:rsidRPr="009A3DEC">
        <w:rPr>
          <w:color w:val="000080"/>
        </w:rPr>
        <w:tab/>
      </w:r>
      <w:r w:rsidRPr="009A3DEC">
        <w:t>The dashboard can be found at:</w:t>
      </w:r>
      <w:r w:rsidRPr="009A3DEC">
        <w:rPr>
          <w:color w:val="0000FF"/>
        </w:rPr>
        <w:t xml:space="preserve"> </w:t>
      </w:r>
      <w:hyperlink r:id="rId103" w:history="1">
        <w:r w:rsidRPr="009A3DEC">
          <w:rPr>
            <w:rStyle w:val="Hyperlink"/>
          </w:rPr>
          <w:t>http://cff.psu.edu/</w:t>
        </w:r>
      </w:hyperlink>
    </w:p>
    <w:p w:rsidR="001735FC" w:rsidRPr="009A3DEC" w:rsidRDefault="001735FC" w:rsidP="001735FC">
      <w:pPr>
        <w:ind w:firstLine="720"/>
      </w:pPr>
      <w:r w:rsidRPr="009A3DEC">
        <w:t>These links will only be available during survey windows. Surveys are currently closed.</w:t>
      </w:r>
    </w:p>
    <w:p w:rsidR="001735FC" w:rsidRPr="009A3DEC" w:rsidRDefault="001735FC" w:rsidP="001735FC">
      <w:pPr>
        <w:ind w:firstLine="720"/>
        <w:rPr>
          <w:szCs w:val="20"/>
        </w:rPr>
      </w:pPr>
      <w:r w:rsidRPr="009A3DEC">
        <w:rPr>
          <w:szCs w:val="20"/>
        </w:rPr>
        <w:t xml:space="preserve">Teacher Survey - </w:t>
      </w:r>
      <w:hyperlink r:id="rId104" w:anchor="_blank" w:history="1">
        <w:r w:rsidRPr="009A3DEC">
          <w:rPr>
            <w:rStyle w:val="Hyperlink"/>
            <w:szCs w:val="20"/>
          </w:rPr>
          <w:t>https://online.survey.psu.edu/peckteacher/</w:t>
        </w:r>
      </w:hyperlink>
    </w:p>
    <w:p w:rsidR="001735FC" w:rsidRPr="009A3DEC" w:rsidRDefault="001735FC" w:rsidP="001735FC">
      <w:pPr>
        <w:ind w:firstLine="720"/>
        <w:rPr>
          <w:szCs w:val="20"/>
        </w:rPr>
      </w:pPr>
      <w:r w:rsidRPr="009A3DEC">
        <w:rPr>
          <w:szCs w:val="20"/>
        </w:rPr>
        <w:t xml:space="preserve">Student Survey - </w:t>
      </w:r>
      <w:hyperlink r:id="rId105" w:anchor="_blank" w:history="1">
        <w:r w:rsidRPr="009A3DEC">
          <w:rPr>
            <w:rStyle w:val="Hyperlink"/>
            <w:szCs w:val="20"/>
          </w:rPr>
          <w:t>https://online.survey.psu.edu/peckstudent/</w:t>
        </w:r>
      </w:hyperlink>
    </w:p>
    <w:p w:rsidR="001735FC" w:rsidRPr="009A3DEC" w:rsidRDefault="001735FC" w:rsidP="001735FC">
      <w:pPr>
        <w:ind w:firstLine="720"/>
        <w:rPr>
          <w:szCs w:val="20"/>
        </w:rPr>
      </w:pPr>
    </w:p>
    <w:p w:rsidR="001735FC" w:rsidRPr="009A3DEC" w:rsidRDefault="001735FC" w:rsidP="001735FC">
      <w:r w:rsidRPr="009A3DEC">
        <w:t>Additional Conferences</w:t>
      </w:r>
    </w:p>
    <w:p w:rsidR="001735FC" w:rsidRPr="009A3DEC" w:rsidRDefault="001735FC" w:rsidP="001735FC">
      <w:pPr>
        <w:ind w:firstLine="720"/>
      </w:pPr>
      <w:r w:rsidRPr="009A3DEC">
        <w:t>Penn State 1:1 Conference</w:t>
      </w:r>
    </w:p>
    <w:p w:rsidR="001735FC" w:rsidRPr="009A3DEC" w:rsidRDefault="00DD741D" w:rsidP="001735FC">
      <w:pPr>
        <w:ind w:firstLine="720"/>
      </w:pPr>
      <w:hyperlink r:id="rId106" w:history="1">
        <w:r w:rsidR="001735FC" w:rsidRPr="009A3DEC">
          <w:rPr>
            <w:rStyle w:val="Hyperlink"/>
          </w:rPr>
          <w:t>http://www.outreach.psu.edu/programs/one-to-one/</w:t>
        </w:r>
      </w:hyperlink>
    </w:p>
    <w:p w:rsidR="001735FC" w:rsidRPr="009A3DEC" w:rsidRDefault="001735FC" w:rsidP="001735FC">
      <w:pPr>
        <w:ind w:firstLine="720"/>
        <w:rPr>
          <w:color w:val="0000FF"/>
        </w:rPr>
      </w:pPr>
      <w:r w:rsidRPr="009A3DEC">
        <w:rPr>
          <w:color w:val="0000FF"/>
        </w:rPr>
        <w:t>The coach pre-conference is April 19</w:t>
      </w:r>
      <w:r w:rsidRPr="009A3DEC">
        <w:rPr>
          <w:color w:val="0000FF"/>
          <w:vertAlign w:val="superscript"/>
        </w:rPr>
        <w:t>th</w:t>
      </w:r>
      <w:r w:rsidRPr="009A3DEC">
        <w:rPr>
          <w:color w:val="0000FF"/>
        </w:rPr>
        <w:t>.</w:t>
      </w:r>
    </w:p>
    <w:p w:rsidR="001735FC" w:rsidRPr="009A3DEC" w:rsidRDefault="001735FC" w:rsidP="001735FC"/>
    <w:p w:rsidR="001735FC" w:rsidRPr="009A3DEC" w:rsidRDefault="001735FC" w:rsidP="001735FC">
      <w:pPr>
        <w:ind w:firstLine="720"/>
      </w:pPr>
      <w:r w:rsidRPr="009A3DEC">
        <w:t xml:space="preserve">International Society for Technology in Education, </w:t>
      </w:r>
    </w:p>
    <w:p w:rsidR="001735FC" w:rsidRPr="009A3DEC" w:rsidRDefault="00F85180" w:rsidP="001735FC">
      <w:pPr>
        <w:ind w:firstLine="720"/>
        <w:rPr>
          <w:lang w:val="pt-BR"/>
        </w:rPr>
      </w:pPr>
      <w:r w:rsidRPr="009A3DEC">
        <w:rPr>
          <w:lang w:val="pt-BR"/>
        </w:rPr>
        <w:t>Conference 2011</w:t>
      </w:r>
      <w:r w:rsidR="001735FC" w:rsidRPr="009A3DEC">
        <w:rPr>
          <w:lang w:val="pt-BR"/>
        </w:rPr>
        <w:t xml:space="preserve">- </w:t>
      </w:r>
      <w:r w:rsidRPr="009A3DEC">
        <w:rPr>
          <w:lang w:val="pt-BR"/>
        </w:rPr>
        <w:t>Phiadelphia, PA</w:t>
      </w:r>
      <w:r w:rsidR="001735FC" w:rsidRPr="009A3DEC">
        <w:rPr>
          <w:lang w:val="pt-BR"/>
        </w:rPr>
        <w:t xml:space="preserve"> Ju</w:t>
      </w:r>
      <w:r w:rsidRPr="009A3DEC">
        <w:rPr>
          <w:lang w:val="pt-BR"/>
        </w:rPr>
        <w:t>ne 26-29 2011</w:t>
      </w:r>
    </w:p>
    <w:p w:rsidR="001735FC" w:rsidRPr="009A3DEC" w:rsidRDefault="001735FC" w:rsidP="001735FC">
      <w:pPr>
        <w:ind w:firstLine="720"/>
        <w:rPr>
          <w:i/>
          <w:lang w:val="pt-BR"/>
        </w:rPr>
      </w:pPr>
      <w:r w:rsidRPr="009A3DEC" w:rsidDel="007E0848">
        <w:rPr>
          <w:lang w:val="pt-BR"/>
        </w:rPr>
        <w:t xml:space="preserve"> </w:t>
      </w:r>
      <w:r w:rsidRPr="009A3DEC">
        <w:rPr>
          <w:color w:val="0000FF"/>
          <w:lang w:val="pt-BR"/>
        </w:rPr>
        <w:t>http://center.uoregon.edu/ISTE/2010/</w:t>
      </w:r>
    </w:p>
    <w:sectPr w:rsidR="001735FC" w:rsidRPr="009A3DEC" w:rsidSect="002E212B">
      <w:footerReference w:type="even" r:id="rId107"/>
      <w:footerReference w:type="default" r:id="rId108"/>
      <w:pgSz w:w="12240" w:h="15840"/>
      <w:pgMar w:top="1440" w:right="1440" w:bottom="1440" w:left="126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654" w:rsidRDefault="004D0654">
      <w:r>
        <w:separator/>
      </w:r>
    </w:p>
  </w:endnote>
  <w:endnote w:type="continuationSeparator" w:id="0">
    <w:p w:rsidR="004D0654" w:rsidRDefault="004D065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Lucida Grande">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737" w:rsidRDefault="00DD741D" w:rsidP="001735FC">
    <w:pPr>
      <w:pStyle w:val="Footer"/>
      <w:framePr w:wrap="around" w:vAnchor="text" w:hAnchor="margin" w:xAlign="right" w:y="1"/>
      <w:rPr>
        <w:rStyle w:val="PageNumber"/>
      </w:rPr>
    </w:pPr>
    <w:r>
      <w:rPr>
        <w:rStyle w:val="PageNumber"/>
      </w:rPr>
      <w:fldChar w:fldCharType="begin"/>
    </w:r>
    <w:r w:rsidR="005B5737">
      <w:rPr>
        <w:rStyle w:val="PageNumber"/>
      </w:rPr>
      <w:instrText xml:space="preserve">PAGE  </w:instrText>
    </w:r>
    <w:r>
      <w:rPr>
        <w:rStyle w:val="PageNumber"/>
      </w:rPr>
      <w:fldChar w:fldCharType="end"/>
    </w:r>
  </w:p>
  <w:p w:rsidR="005B5737" w:rsidRDefault="005B5737" w:rsidP="001735FC">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737" w:rsidRPr="00992478" w:rsidRDefault="005B5737" w:rsidP="001735FC">
    <w:pPr>
      <w:pStyle w:val="Footer"/>
      <w:ind w:right="360"/>
    </w:pPr>
    <w:r>
      <w:t>2010-11 CFF/21</w:t>
    </w:r>
    <w:r w:rsidRPr="008B791C">
      <w:rPr>
        <w:vertAlign w:val="superscript"/>
      </w:rPr>
      <w:t>st</w:t>
    </w:r>
    <w:r>
      <w:t xml:space="preserve"> C</w:t>
    </w:r>
    <w:ins w:id="165" w:author="Virginia Glatzer" w:date="2010-09-16T13:36:00Z">
      <w:r>
        <w:t>T</w:t>
      </w:r>
    </w:ins>
    <w:r>
      <w:t xml:space="preserve">&amp;L Handbook </w:t>
    </w:r>
    <w:r>
      <w:tab/>
      <w:t xml:space="preserve">                      </w:t>
    </w:r>
    <w:r w:rsidR="00DD741D">
      <w:rPr>
        <w:rStyle w:val="PageNumber"/>
      </w:rPr>
      <w:fldChar w:fldCharType="begin"/>
    </w:r>
    <w:r>
      <w:rPr>
        <w:rStyle w:val="PageNumber"/>
      </w:rPr>
      <w:instrText xml:space="preserve"> PAGE </w:instrText>
    </w:r>
    <w:r w:rsidR="00DD741D">
      <w:rPr>
        <w:rStyle w:val="PageNumber"/>
      </w:rPr>
      <w:fldChar w:fldCharType="separate"/>
    </w:r>
    <w:r w:rsidR="0066671C">
      <w:rPr>
        <w:rStyle w:val="PageNumber"/>
        <w:noProof/>
      </w:rPr>
      <w:t>1</w:t>
    </w:r>
    <w:r w:rsidR="00DD741D">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654" w:rsidRDefault="004D0654">
      <w:r>
        <w:separator/>
      </w:r>
    </w:p>
  </w:footnote>
  <w:footnote w:type="continuationSeparator" w:id="0">
    <w:p w:rsidR="004D0654" w:rsidRDefault="004D06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F66FD92"/>
    <w:lvl w:ilvl="0" w:tplc="000F0409">
      <w:start w:val="1"/>
      <w:numFmt w:val="decimal"/>
      <w:lvlText w:val="%1."/>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6404CF"/>
    <w:multiLevelType w:val="hybridMultilevel"/>
    <w:tmpl w:val="7236F494"/>
    <w:lvl w:ilvl="0" w:tplc="04090003">
      <w:start w:val="1"/>
      <w:numFmt w:val="bullet"/>
      <w:lvlText w:val="o"/>
      <w:lvlJc w:val="left"/>
      <w:pPr>
        <w:tabs>
          <w:tab w:val="num" w:pos="1080"/>
        </w:tabs>
        <w:ind w:left="1080" w:hanging="360"/>
      </w:pPr>
      <w:rPr>
        <w:rFonts w:ascii="Courier New" w:hAnsi="Courier New" w:cs="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6261035"/>
    <w:multiLevelType w:val="hybridMultilevel"/>
    <w:tmpl w:val="CF9EA0F4"/>
    <w:lvl w:ilvl="0" w:tplc="04090003">
      <w:start w:val="1"/>
      <w:numFmt w:val="bullet"/>
      <w:lvlText w:val="o"/>
      <w:lvlJc w:val="left"/>
      <w:pPr>
        <w:tabs>
          <w:tab w:val="num" w:pos="720"/>
        </w:tabs>
        <w:ind w:left="72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52228B"/>
    <w:multiLevelType w:val="hybridMultilevel"/>
    <w:tmpl w:val="7B5E56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481C3E"/>
    <w:multiLevelType w:val="hybridMultilevel"/>
    <w:tmpl w:val="37A0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F82863"/>
    <w:multiLevelType w:val="hybridMultilevel"/>
    <w:tmpl w:val="5198ABF0"/>
    <w:lvl w:ilvl="0" w:tplc="04090003">
      <w:start w:val="1"/>
      <w:numFmt w:val="bullet"/>
      <w:lvlText w:val="o"/>
      <w:lvlJc w:val="left"/>
      <w:pPr>
        <w:tabs>
          <w:tab w:val="num" w:pos="1440"/>
        </w:tabs>
        <w:ind w:left="1440" w:hanging="360"/>
      </w:pPr>
      <w:rPr>
        <w:rFonts w:ascii="Courier New" w:hAnsi="Courier New" w:cs="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21045E86"/>
    <w:multiLevelType w:val="hybridMultilevel"/>
    <w:tmpl w:val="826280FA"/>
    <w:lvl w:ilvl="0" w:tplc="000F0409">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7">
    <w:nsid w:val="2AC91FAE"/>
    <w:multiLevelType w:val="hybridMultilevel"/>
    <w:tmpl w:val="08C85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843885"/>
    <w:multiLevelType w:val="hybridMultilevel"/>
    <w:tmpl w:val="9B6AB73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30F44AA2"/>
    <w:multiLevelType w:val="hybridMultilevel"/>
    <w:tmpl w:val="54FA4FD8"/>
    <w:lvl w:ilvl="0" w:tplc="668219EC">
      <w:start w:val="17"/>
      <w:numFmt w:val="upperLetter"/>
      <w:lvlText w:val="%1-"/>
      <w:lvlJc w:val="left"/>
      <w:pPr>
        <w:tabs>
          <w:tab w:val="num" w:pos="720"/>
        </w:tabs>
        <w:ind w:left="720" w:hanging="360"/>
      </w:pPr>
      <w:rPr>
        <w:rFonts w:hint="default"/>
        <w:b w:val="0"/>
        <w:sz w:val="24"/>
      </w:rPr>
    </w:lvl>
    <w:lvl w:ilvl="1" w:tplc="8098B88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8D1B49"/>
    <w:multiLevelType w:val="hybridMultilevel"/>
    <w:tmpl w:val="99D29ECE"/>
    <w:lvl w:ilvl="0" w:tplc="04090005">
      <w:start w:val="1"/>
      <w:numFmt w:val="bullet"/>
      <w:lvlText w:val=""/>
      <w:lvlJc w:val="left"/>
      <w:pPr>
        <w:tabs>
          <w:tab w:val="num" w:pos="2160"/>
        </w:tabs>
        <w:ind w:left="2160" w:hanging="360"/>
      </w:pPr>
      <w:rPr>
        <w:rFonts w:ascii="Wingdings" w:hAnsi="Wingdings" w:hint="default"/>
      </w:rPr>
    </w:lvl>
    <w:lvl w:ilvl="1" w:tplc="0409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3A9D5BD8"/>
    <w:multiLevelType w:val="hybridMultilevel"/>
    <w:tmpl w:val="F7CE2524"/>
    <w:lvl w:ilvl="0" w:tplc="531E40AE">
      <w:start w:val="1"/>
      <w:numFmt w:val="bullet"/>
      <w:lvlText w:val=""/>
      <w:lvlJc w:val="left"/>
      <w:pPr>
        <w:tabs>
          <w:tab w:val="num" w:pos="2160"/>
        </w:tabs>
        <w:ind w:left="2160" w:hanging="360"/>
      </w:pPr>
      <w:rPr>
        <w:rFonts w:ascii="Wingdings" w:hAnsi="Wingdings" w:hint="default"/>
        <w:color w:val="auto"/>
      </w:rPr>
    </w:lvl>
    <w:lvl w:ilvl="1" w:tplc="04090003">
      <w:start w:val="1"/>
      <w:numFmt w:val="bullet"/>
      <w:lvlText w:val="o"/>
      <w:lvlJc w:val="left"/>
      <w:pPr>
        <w:tabs>
          <w:tab w:val="num" w:pos="2880"/>
        </w:tabs>
        <w:ind w:left="2880" w:hanging="360"/>
      </w:pPr>
      <w:rPr>
        <w:rFonts w:ascii="Courier New" w:hAnsi="Courier New" w:cs="Symbol"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3B822D05"/>
    <w:multiLevelType w:val="hybridMultilevel"/>
    <w:tmpl w:val="AB7EA520"/>
    <w:lvl w:ilvl="0" w:tplc="04090003">
      <w:start w:val="1"/>
      <w:numFmt w:val="bullet"/>
      <w:lvlText w:val="o"/>
      <w:lvlJc w:val="left"/>
      <w:pPr>
        <w:tabs>
          <w:tab w:val="num" w:pos="720"/>
        </w:tabs>
        <w:ind w:left="72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AB3F8E"/>
    <w:multiLevelType w:val="hybridMultilevel"/>
    <w:tmpl w:val="EA9E5552"/>
    <w:lvl w:ilvl="0" w:tplc="04090003">
      <w:start w:val="1"/>
      <w:numFmt w:val="bullet"/>
      <w:lvlText w:val="o"/>
      <w:lvlJc w:val="left"/>
      <w:pPr>
        <w:tabs>
          <w:tab w:val="num" w:pos="1440"/>
        </w:tabs>
        <w:ind w:left="1440" w:hanging="360"/>
      </w:pPr>
      <w:rPr>
        <w:rFonts w:ascii="Courier New" w:hAnsi="Courier New" w:cs="Symbol" w:hint="default"/>
      </w:rPr>
    </w:lvl>
    <w:lvl w:ilvl="1" w:tplc="04090003">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460B4A52"/>
    <w:multiLevelType w:val="hybridMultilevel"/>
    <w:tmpl w:val="D2300B7A"/>
    <w:lvl w:ilvl="0" w:tplc="04090003">
      <w:start w:val="1"/>
      <w:numFmt w:val="bullet"/>
      <w:lvlText w:val="o"/>
      <w:lvlJc w:val="left"/>
      <w:pPr>
        <w:tabs>
          <w:tab w:val="num" w:pos="720"/>
        </w:tabs>
        <w:ind w:left="72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93D655A"/>
    <w:multiLevelType w:val="hybridMultilevel"/>
    <w:tmpl w:val="7A2A10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411043"/>
    <w:multiLevelType w:val="hybridMultilevel"/>
    <w:tmpl w:val="FD1A5E36"/>
    <w:lvl w:ilvl="0" w:tplc="0E400948">
      <w:start w:val="1"/>
      <w:numFmt w:val="bullet"/>
      <w:lvlText w:val="-"/>
      <w:lvlJc w:val="left"/>
      <w:pPr>
        <w:tabs>
          <w:tab w:val="num" w:pos="360"/>
        </w:tabs>
        <w:ind w:left="360"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5B4A61"/>
    <w:multiLevelType w:val="hybridMultilevel"/>
    <w:tmpl w:val="45EE3E4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608057E0"/>
    <w:multiLevelType w:val="hybridMultilevel"/>
    <w:tmpl w:val="CC4E55E8"/>
    <w:lvl w:ilvl="0" w:tplc="0E400948">
      <w:start w:val="1"/>
      <w:numFmt w:val="bullet"/>
      <w:lvlText w:val="-"/>
      <w:lvlJc w:val="left"/>
      <w:pPr>
        <w:tabs>
          <w:tab w:val="num" w:pos="360"/>
        </w:tabs>
        <w:ind w:left="360"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15841EC"/>
    <w:multiLevelType w:val="hybridMultilevel"/>
    <w:tmpl w:val="89284C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619310F5"/>
    <w:multiLevelType w:val="hybridMultilevel"/>
    <w:tmpl w:val="2DD234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41C4B39"/>
    <w:multiLevelType w:val="hybridMultilevel"/>
    <w:tmpl w:val="76980076"/>
    <w:lvl w:ilvl="0" w:tplc="0409000F">
      <w:start w:val="1"/>
      <w:numFmt w:val="decimal"/>
      <w:lvlText w:val="%1."/>
      <w:lvlJc w:val="left"/>
      <w:pPr>
        <w:tabs>
          <w:tab w:val="num" w:pos="720"/>
        </w:tabs>
        <w:ind w:left="720" w:hanging="360"/>
      </w:pPr>
      <w:rPr>
        <w:rFonts w:hint="default"/>
      </w:rPr>
    </w:lvl>
    <w:lvl w:ilvl="1" w:tplc="F25A30DC">
      <w:start w:val="814"/>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8A009B3"/>
    <w:multiLevelType w:val="hybridMultilevel"/>
    <w:tmpl w:val="09C65136"/>
    <w:lvl w:ilvl="0" w:tplc="957C5AF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B060A1F"/>
    <w:multiLevelType w:val="hybridMultilevel"/>
    <w:tmpl w:val="F6D84BE0"/>
    <w:lvl w:ilvl="0" w:tplc="04090003">
      <w:start w:val="1"/>
      <w:numFmt w:val="bullet"/>
      <w:lvlText w:val="o"/>
      <w:lvlJc w:val="left"/>
      <w:pPr>
        <w:tabs>
          <w:tab w:val="num" w:pos="1440"/>
        </w:tabs>
        <w:ind w:left="1440" w:hanging="360"/>
      </w:pPr>
      <w:rPr>
        <w:rFonts w:ascii="Courier New" w:hAnsi="Courier New" w:cs="Symbol" w:hint="default"/>
      </w:rPr>
    </w:lvl>
    <w:lvl w:ilvl="1" w:tplc="04090003">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707C212A"/>
    <w:multiLevelType w:val="hybridMultilevel"/>
    <w:tmpl w:val="180E4A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223770C"/>
    <w:multiLevelType w:val="hybridMultilevel"/>
    <w:tmpl w:val="B8BEE55E"/>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nsid w:val="72347319"/>
    <w:multiLevelType w:val="hybridMultilevel"/>
    <w:tmpl w:val="8E806E48"/>
    <w:lvl w:ilvl="0" w:tplc="0E400948">
      <w:start w:val="1"/>
      <w:numFmt w:val="bullet"/>
      <w:lvlText w:val="-"/>
      <w:lvlJc w:val="left"/>
      <w:pPr>
        <w:tabs>
          <w:tab w:val="num" w:pos="360"/>
        </w:tabs>
        <w:ind w:left="360" w:hanging="360"/>
      </w:pPr>
      <w:rPr>
        <w:rFonts w:ascii="Times New Roman" w:eastAsia="Times New Roman" w:hAnsi="Times New Roman" w:cs="Times New Roman" w:hint="default"/>
        <w:color w:val="000000"/>
      </w:rPr>
    </w:lvl>
    <w:lvl w:ilvl="1" w:tplc="04090003">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32D4C01"/>
    <w:multiLevelType w:val="hybridMultilevel"/>
    <w:tmpl w:val="2836050A"/>
    <w:lvl w:ilvl="0" w:tplc="04090003">
      <w:start w:val="1"/>
      <w:numFmt w:val="bullet"/>
      <w:lvlText w:val="o"/>
      <w:lvlJc w:val="left"/>
      <w:pPr>
        <w:tabs>
          <w:tab w:val="num" w:pos="720"/>
        </w:tabs>
        <w:ind w:left="72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34F6A65"/>
    <w:multiLevelType w:val="hybridMultilevel"/>
    <w:tmpl w:val="01D6F20A"/>
    <w:lvl w:ilvl="0" w:tplc="04090003">
      <w:start w:val="1"/>
      <w:numFmt w:val="bullet"/>
      <w:lvlText w:val="o"/>
      <w:lvlJc w:val="left"/>
      <w:pPr>
        <w:tabs>
          <w:tab w:val="num" w:pos="360"/>
        </w:tabs>
        <w:ind w:left="360" w:hanging="360"/>
      </w:pPr>
      <w:rPr>
        <w:rFonts w:ascii="Courier New" w:hAnsi="Courier New" w:cs="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6531E3D"/>
    <w:multiLevelType w:val="hybridMultilevel"/>
    <w:tmpl w:val="5FD6F47E"/>
    <w:lvl w:ilvl="0" w:tplc="04090003">
      <w:start w:val="1"/>
      <w:numFmt w:val="bullet"/>
      <w:lvlText w:val="o"/>
      <w:lvlJc w:val="left"/>
      <w:pPr>
        <w:tabs>
          <w:tab w:val="num" w:pos="1440"/>
        </w:tabs>
        <w:ind w:left="1440" w:hanging="360"/>
      </w:pPr>
      <w:rPr>
        <w:rFonts w:ascii="Courier New" w:hAnsi="Courier New" w:cs="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79132968"/>
    <w:multiLevelType w:val="hybridMultilevel"/>
    <w:tmpl w:val="20664EBC"/>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nsid w:val="79C66B65"/>
    <w:multiLevelType w:val="hybridMultilevel"/>
    <w:tmpl w:val="2DE62F3E"/>
    <w:lvl w:ilvl="0" w:tplc="04090003">
      <w:start w:val="1"/>
      <w:numFmt w:val="bullet"/>
      <w:lvlText w:val="o"/>
      <w:lvlJc w:val="left"/>
      <w:pPr>
        <w:tabs>
          <w:tab w:val="num" w:pos="1440"/>
        </w:tabs>
        <w:ind w:left="1440" w:hanging="360"/>
      </w:pPr>
      <w:rPr>
        <w:rFonts w:ascii="Courier New" w:hAnsi="Courier New" w:cs="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79CE2E2D"/>
    <w:multiLevelType w:val="multilevel"/>
    <w:tmpl w:val="71901E6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F1E6F5A"/>
    <w:multiLevelType w:val="hybridMultilevel"/>
    <w:tmpl w:val="42D0B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3"/>
  </w:num>
  <w:num w:numId="4">
    <w:abstractNumId w:val="25"/>
  </w:num>
  <w:num w:numId="5">
    <w:abstractNumId w:val="13"/>
  </w:num>
  <w:num w:numId="6">
    <w:abstractNumId w:val="18"/>
  </w:num>
  <w:num w:numId="7">
    <w:abstractNumId w:val="16"/>
  </w:num>
  <w:num w:numId="8">
    <w:abstractNumId w:val="12"/>
  </w:num>
  <w:num w:numId="9">
    <w:abstractNumId w:val="27"/>
  </w:num>
  <w:num w:numId="10">
    <w:abstractNumId w:val="2"/>
  </w:num>
  <w:num w:numId="11">
    <w:abstractNumId w:val="28"/>
  </w:num>
  <w:num w:numId="12">
    <w:abstractNumId w:val="6"/>
  </w:num>
  <w:num w:numId="13">
    <w:abstractNumId w:val="0"/>
  </w:num>
  <w:num w:numId="14">
    <w:abstractNumId w:val="9"/>
  </w:num>
  <w:num w:numId="15">
    <w:abstractNumId w:val="20"/>
  </w:num>
  <w:num w:numId="16">
    <w:abstractNumId w:val="23"/>
  </w:num>
  <w:num w:numId="17">
    <w:abstractNumId w:val="11"/>
  </w:num>
  <w:num w:numId="18">
    <w:abstractNumId w:val="30"/>
  </w:num>
  <w:num w:numId="19">
    <w:abstractNumId w:val="29"/>
  </w:num>
  <w:num w:numId="20">
    <w:abstractNumId w:val="5"/>
  </w:num>
  <w:num w:numId="21">
    <w:abstractNumId w:val="10"/>
  </w:num>
  <w:num w:numId="22">
    <w:abstractNumId w:val="21"/>
  </w:num>
  <w:num w:numId="23">
    <w:abstractNumId w:val="14"/>
  </w:num>
  <w:num w:numId="24">
    <w:abstractNumId w:val="17"/>
  </w:num>
  <w:num w:numId="25">
    <w:abstractNumId w:val="31"/>
  </w:num>
  <w:num w:numId="26">
    <w:abstractNumId w:val="1"/>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9"/>
  </w:num>
  <w:num w:numId="30">
    <w:abstractNumId w:val="33"/>
  </w:num>
  <w:num w:numId="31">
    <w:abstractNumId w:val="4"/>
  </w:num>
  <w:num w:numId="32">
    <w:abstractNumId w:val="8"/>
  </w:num>
  <w:num w:numId="33">
    <w:abstractNumId w:val="15"/>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val="bestFit" w:percent="93"/>
  <w:stylePaneFormatFilter w:val="3701"/>
  <w:trackRevisions/>
  <w:doNotTrackMoves/>
  <w:defaultTabStop w:val="720"/>
  <w:noPunctuationKerning/>
  <w:characterSpacingControl w:val="doNotCompress"/>
  <w:footnotePr>
    <w:footnote w:id="-1"/>
    <w:footnote w:id="0"/>
  </w:footnotePr>
  <w:endnotePr>
    <w:endnote w:id="-1"/>
    <w:endnote w:id="0"/>
  </w:endnotePr>
  <w:compat/>
  <w:rsids>
    <w:rsidRoot w:val="00572619"/>
    <w:rsid w:val="00006A65"/>
    <w:rsid w:val="00010998"/>
    <w:rsid w:val="000A51D0"/>
    <w:rsid w:val="00102B63"/>
    <w:rsid w:val="00125316"/>
    <w:rsid w:val="001735FC"/>
    <w:rsid w:val="00195F5B"/>
    <w:rsid w:val="001C2968"/>
    <w:rsid w:val="00243027"/>
    <w:rsid w:val="00246D74"/>
    <w:rsid w:val="00264AF9"/>
    <w:rsid w:val="002B394E"/>
    <w:rsid w:val="002E212B"/>
    <w:rsid w:val="002F7055"/>
    <w:rsid w:val="003540D5"/>
    <w:rsid w:val="00355712"/>
    <w:rsid w:val="00366F95"/>
    <w:rsid w:val="00383C15"/>
    <w:rsid w:val="003956AB"/>
    <w:rsid w:val="00422FA2"/>
    <w:rsid w:val="00423128"/>
    <w:rsid w:val="0042672A"/>
    <w:rsid w:val="004B2998"/>
    <w:rsid w:val="004C7058"/>
    <w:rsid w:val="004D0654"/>
    <w:rsid w:val="004E3FC2"/>
    <w:rsid w:val="004F7195"/>
    <w:rsid w:val="00572619"/>
    <w:rsid w:val="0059258F"/>
    <w:rsid w:val="005B5737"/>
    <w:rsid w:val="005D7D19"/>
    <w:rsid w:val="0066671C"/>
    <w:rsid w:val="00677AEC"/>
    <w:rsid w:val="00695684"/>
    <w:rsid w:val="006A12F7"/>
    <w:rsid w:val="006B6FEF"/>
    <w:rsid w:val="00714A49"/>
    <w:rsid w:val="0071760F"/>
    <w:rsid w:val="007B7017"/>
    <w:rsid w:val="00861733"/>
    <w:rsid w:val="00882CBF"/>
    <w:rsid w:val="00891FF1"/>
    <w:rsid w:val="008A55BF"/>
    <w:rsid w:val="008B791C"/>
    <w:rsid w:val="008C6C8C"/>
    <w:rsid w:val="0090353B"/>
    <w:rsid w:val="009379B8"/>
    <w:rsid w:val="00961DA6"/>
    <w:rsid w:val="00967E2E"/>
    <w:rsid w:val="009A3DEC"/>
    <w:rsid w:val="009F1B72"/>
    <w:rsid w:val="00A33953"/>
    <w:rsid w:val="00A73BC1"/>
    <w:rsid w:val="00AC3A5B"/>
    <w:rsid w:val="00AD61A6"/>
    <w:rsid w:val="00AF2792"/>
    <w:rsid w:val="00B164A6"/>
    <w:rsid w:val="00B23180"/>
    <w:rsid w:val="00B27A16"/>
    <w:rsid w:val="00B33E88"/>
    <w:rsid w:val="00B35444"/>
    <w:rsid w:val="00B528CE"/>
    <w:rsid w:val="00C837B3"/>
    <w:rsid w:val="00CD5321"/>
    <w:rsid w:val="00D31E6D"/>
    <w:rsid w:val="00D7160D"/>
    <w:rsid w:val="00D8219F"/>
    <w:rsid w:val="00D855E1"/>
    <w:rsid w:val="00DB5F6D"/>
    <w:rsid w:val="00DD0613"/>
    <w:rsid w:val="00DD741D"/>
    <w:rsid w:val="00E02B06"/>
    <w:rsid w:val="00E35F51"/>
    <w:rsid w:val="00EA232C"/>
    <w:rsid w:val="00F26147"/>
    <w:rsid w:val="00F377F5"/>
    <w:rsid w:val="00F411BE"/>
    <w:rsid w:val="00F85180"/>
    <w:rsid w:val="00FF7C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1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62E42"/>
    <w:rPr>
      <w:color w:val="0000FF"/>
      <w:u w:val="single"/>
    </w:rPr>
  </w:style>
  <w:style w:type="table" w:styleId="TableGrid">
    <w:name w:val="Table Grid"/>
    <w:basedOn w:val="TableNormal"/>
    <w:rsid w:val="00FB2F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Web1">
    <w:name w:val="Normal (Web)1"/>
    <w:basedOn w:val="Normal"/>
    <w:rsid w:val="005B080F"/>
    <w:pPr>
      <w:spacing w:after="300"/>
    </w:pPr>
  </w:style>
  <w:style w:type="character" w:styleId="FollowedHyperlink">
    <w:name w:val="FollowedHyperlink"/>
    <w:basedOn w:val="DefaultParagraphFont"/>
    <w:rsid w:val="00AB323E"/>
    <w:rPr>
      <w:color w:val="800080"/>
      <w:u w:val="single"/>
    </w:rPr>
  </w:style>
  <w:style w:type="paragraph" w:styleId="Header">
    <w:name w:val="header"/>
    <w:basedOn w:val="Normal"/>
    <w:rsid w:val="00772F6B"/>
    <w:pPr>
      <w:tabs>
        <w:tab w:val="center" w:pos="4320"/>
        <w:tab w:val="right" w:pos="8640"/>
      </w:tabs>
    </w:pPr>
  </w:style>
  <w:style w:type="paragraph" w:styleId="Footer">
    <w:name w:val="footer"/>
    <w:basedOn w:val="Normal"/>
    <w:rsid w:val="00772F6B"/>
    <w:pPr>
      <w:tabs>
        <w:tab w:val="center" w:pos="4320"/>
        <w:tab w:val="right" w:pos="8640"/>
      </w:tabs>
    </w:pPr>
  </w:style>
  <w:style w:type="character" w:styleId="PageNumber">
    <w:name w:val="page number"/>
    <w:basedOn w:val="DefaultParagraphFont"/>
    <w:rsid w:val="004B748A"/>
  </w:style>
  <w:style w:type="paragraph" w:styleId="NormalWeb">
    <w:name w:val="Normal (Web)"/>
    <w:basedOn w:val="Normal"/>
    <w:rsid w:val="00A81CC9"/>
    <w:pPr>
      <w:spacing w:before="100" w:beforeAutospacing="1" w:after="100" w:afterAutospacing="1"/>
    </w:pPr>
  </w:style>
  <w:style w:type="character" w:customStyle="1" w:styleId="apple-style-span">
    <w:name w:val="apple-style-span"/>
    <w:basedOn w:val="DefaultParagraphFont"/>
    <w:rsid w:val="001B4F19"/>
  </w:style>
  <w:style w:type="character" w:customStyle="1" w:styleId="normal0">
    <w:name w:val="normal"/>
    <w:basedOn w:val="DefaultParagraphFont"/>
    <w:rsid w:val="00CF7FB7"/>
    <w:rPr>
      <w:sz w:val="24"/>
      <w:szCs w:val="24"/>
      <w:bdr w:val="single" w:sz="12" w:space="0" w:color="auto" w:frame="1"/>
    </w:rPr>
  </w:style>
  <w:style w:type="paragraph" w:customStyle="1" w:styleId="Default">
    <w:name w:val="Default"/>
    <w:rsid w:val="00E242C4"/>
    <w:pPr>
      <w:widowControl w:val="0"/>
      <w:autoSpaceDE w:val="0"/>
      <w:autoSpaceDN w:val="0"/>
      <w:adjustRightInd w:val="0"/>
    </w:pPr>
    <w:rPr>
      <w:color w:val="000000"/>
    </w:rPr>
  </w:style>
  <w:style w:type="paragraph" w:styleId="ListParagraph">
    <w:name w:val="List Paragraph"/>
    <w:basedOn w:val="Normal"/>
    <w:qFormat/>
    <w:rsid w:val="00BA7728"/>
    <w:pPr>
      <w:spacing w:after="200" w:line="276" w:lineRule="auto"/>
      <w:ind w:left="720"/>
      <w:contextualSpacing/>
    </w:pPr>
    <w:rPr>
      <w:rFonts w:ascii="Calibri" w:eastAsia="PMingLiU" w:hAnsi="Calibri"/>
      <w:sz w:val="22"/>
      <w:szCs w:val="22"/>
      <w:lang w:eastAsia="zh-TW"/>
    </w:rPr>
  </w:style>
  <w:style w:type="paragraph" w:styleId="BalloonText">
    <w:name w:val="Balloon Text"/>
    <w:basedOn w:val="Normal"/>
    <w:semiHidden/>
    <w:rsid w:val="00773606"/>
    <w:rPr>
      <w:rFonts w:ascii="Tahoma" w:hAnsi="Tahoma" w:cs="Tahoma"/>
      <w:sz w:val="16"/>
      <w:szCs w:val="16"/>
    </w:rPr>
  </w:style>
  <w:style w:type="character" w:styleId="CommentReference">
    <w:name w:val="annotation reference"/>
    <w:basedOn w:val="DefaultParagraphFont"/>
    <w:semiHidden/>
    <w:rsid w:val="001C1B4B"/>
    <w:rPr>
      <w:sz w:val="18"/>
    </w:rPr>
  </w:style>
  <w:style w:type="paragraph" w:styleId="CommentText">
    <w:name w:val="annotation text"/>
    <w:basedOn w:val="Normal"/>
    <w:semiHidden/>
    <w:rsid w:val="001C1B4B"/>
  </w:style>
  <w:style w:type="paragraph" w:styleId="CommentSubject">
    <w:name w:val="annotation subject"/>
    <w:basedOn w:val="CommentText"/>
    <w:next w:val="CommentText"/>
    <w:semiHidden/>
    <w:rsid w:val="001C1B4B"/>
  </w:style>
  <w:style w:type="paragraph" w:styleId="PlainText">
    <w:name w:val="Plain Text"/>
    <w:basedOn w:val="Normal"/>
    <w:link w:val="PlainTextChar"/>
    <w:uiPriority w:val="99"/>
    <w:unhideWhenUsed/>
    <w:rsid w:val="002E212B"/>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E212B"/>
    <w:rPr>
      <w:rFonts w:ascii="Consolas" w:eastAsiaTheme="minorHAnsi" w:hAnsi="Consolas" w:cstheme="minorBidi"/>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26" Type="http://schemas.openxmlformats.org/officeDocument/2006/relationships/hyperlink" Target="mailto:mshields1@pghboe.net" TargetMode="External"/><Relationship Id="rId21" Type="http://schemas.openxmlformats.org/officeDocument/2006/relationships/hyperlink" Target="http://www.portal.state.pa.us/portal/server.pt/gateway/PTARGS_0_267219_221275_0_0_18/year2-CFF%20Coach%20Job%20Description1.doc" TargetMode="External"/><Relationship Id="rId42" Type="http://schemas.openxmlformats.org/officeDocument/2006/relationships/hyperlink" Target="mailto:avanfleet@iu17.org" TargetMode="External"/><Relationship Id="rId47" Type="http://schemas.openxmlformats.org/officeDocument/2006/relationships/hyperlink" Target="mailto:kimb@cciu.org" TargetMode="External"/><Relationship Id="rId63" Type="http://schemas.openxmlformats.org/officeDocument/2006/relationships/hyperlink" Target="http://cff.psu.edu" TargetMode="External"/><Relationship Id="rId68" Type="http://schemas.openxmlformats.org/officeDocument/2006/relationships/hyperlink" Target="mailto:rlc237@psu.edu" TargetMode="External"/><Relationship Id="rId84" Type="http://schemas.openxmlformats.org/officeDocument/2006/relationships/hyperlink" Target="http://www.outreach.psu.edu/programs/one-to-one/" TargetMode="External"/><Relationship Id="rId89" Type="http://schemas.openxmlformats.org/officeDocument/2006/relationships/hyperlink" Target="http://www.cffmath.wikispaces.com" TargetMode="External"/><Relationship Id="rId2" Type="http://schemas.openxmlformats.org/officeDocument/2006/relationships/styles" Target="styles.xml"/><Relationship Id="rId16" Type="http://schemas.openxmlformats.org/officeDocument/2006/relationships/hyperlink" Target="mailto:CFFMATH@MAILINGLIST.CAIU.ORG" TargetMode="External"/><Relationship Id="rId29" Type="http://schemas.openxmlformats.org/officeDocument/2006/relationships/hyperlink" Target="mailto:jgallagher@iroquois.iu5.org" TargetMode="External"/><Relationship Id="rId107" Type="http://schemas.openxmlformats.org/officeDocument/2006/relationships/footer" Target="footer1.xml"/><Relationship Id="rId11" Type="http://schemas.openxmlformats.org/officeDocument/2006/relationships/hyperlink" Target="mailto:CFFCURR@MAILINGLIST.CAIU.ORG" TargetMode="External"/><Relationship Id="rId24" Type="http://schemas.openxmlformats.org/officeDocument/2006/relationships/hyperlink" Target="https://webmail.state.pa.us/OWA/redir.aspx?C=1255e16c0ee346b8bef0f9ee9559be5f&amp;URL=http%3a%2f%2fwww.solutionwhere.com%2fpattan%2fcw%2fshowcourse.asp%3f1515" TargetMode="External"/><Relationship Id="rId32" Type="http://schemas.openxmlformats.org/officeDocument/2006/relationships/hyperlink" Target="mailto:cshaffer@wiu.k12.pa.us" TargetMode="External"/><Relationship Id="rId37" Type="http://schemas.openxmlformats.org/officeDocument/2006/relationships/hyperlink" Target="mailto:amjohnston@iu12.org" TargetMode="External"/><Relationship Id="rId40" Type="http://schemas.openxmlformats.org/officeDocument/2006/relationships/hyperlink" Target="mailto:ccapozzoli@hannasd.org" TargetMode="External"/><Relationship Id="rId45" Type="http://schemas.openxmlformats.org/officeDocument/2006/relationships/hyperlink" Target="mailto:endersc@cliu.org" TargetMode="External"/><Relationship Id="rId53" Type="http://schemas.openxmlformats.org/officeDocument/2006/relationships/hyperlink" Target="mailto:vglatzer@infostweb.com" TargetMode="External"/><Relationship Id="rId58" Type="http://schemas.openxmlformats.org/officeDocument/2006/relationships/hyperlink" Target="mailto:ralph.maltese@gmail.com" TargetMode="External"/><Relationship Id="rId66" Type="http://schemas.openxmlformats.org/officeDocument/2006/relationships/image" Target="media/image3.png"/><Relationship Id="rId74" Type="http://schemas.openxmlformats.org/officeDocument/2006/relationships/hyperlink" Target="http://www.portal.state.pa.us/portal/server.pt/community/vendor_partnership/8918" TargetMode="External"/><Relationship Id="rId79" Type="http://schemas.openxmlformats.org/officeDocument/2006/relationships/hyperlink" Target="http://www.edportal.ed.state.pa.us/portal/server.pt?open=512&amp;objID=1037&amp;&amp;SortOrder=100&amp;level=3&amp;parentid=483&amp;css=L3&amp;mode=2&amp;in_hi_userid=2&amp;cached=true" TargetMode="External"/><Relationship Id="rId87" Type="http://schemas.openxmlformats.org/officeDocument/2006/relationships/hyperlink" Target="http://www.paect.org" TargetMode="External"/><Relationship Id="rId102" Type="http://schemas.openxmlformats.org/officeDocument/2006/relationships/hyperlink" Target="mailto:support@metiri.com" TargetMode="External"/><Relationship Id="rId110"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cff.psu.edu" TargetMode="External"/><Relationship Id="rId82" Type="http://schemas.openxmlformats.org/officeDocument/2006/relationships/hyperlink" Target="http://www.peteandc.org" TargetMode="External"/><Relationship Id="rId90" Type="http://schemas.openxmlformats.org/officeDocument/2006/relationships/hyperlink" Target="http://www.cffscience.wikispaces.com" TargetMode="External"/><Relationship Id="rId95" Type="http://schemas.openxmlformats.org/officeDocument/2006/relationships/hyperlink" Target="http://www.portal.state.pa.us/portal/server.pt/gateway/PTARGS_0_267219_221275_0_0_18/year2-CFF%20Coach%20Job%20Description1.doc" TargetMode="External"/><Relationship Id="rId19" Type="http://schemas.openxmlformats.org/officeDocument/2006/relationships/hyperlink" Target="mailto:c-hjobe@state.pa.us" TargetMode="External"/><Relationship Id="rId14" Type="http://schemas.openxmlformats.org/officeDocument/2006/relationships/hyperlink" Target="mailto:CFFDATA@MAILINGLIST%3ECAIU.ORG" TargetMode="External"/><Relationship Id="rId22" Type="http://schemas.openxmlformats.org/officeDocument/2006/relationships/hyperlink" Target="mailto:ra-c4f@state.pa.us" TargetMode="External"/><Relationship Id="rId27" Type="http://schemas.openxmlformats.org/officeDocument/2006/relationships/hyperlink" Target="mailto:kevin.conner@aiu3.net" TargetMode="External"/><Relationship Id="rId30" Type="http://schemas.openxmlformats.org/officeDocument/2006/relationships/hyperlink" Target="mailto:katy_wolfrom@iu5.org" TargetMode="External"/><Relationship Id="rId35" Type="http://schemas.openxmlformats.org/officeDocument/2006/relationships/hyperlink" Target="mailto:edcatherman@ciu10.org" TargetMode="External"/><Relationship Id="rId43" Type="http://schemas.openxmlformats.org/officeDocument/2006/relationships/hyperlink" Target="mailto:smccabe@liu18.org" TargetMode="External"/><Relationship Id="rId48" Type="http://schemas.openxmlformats.org/officeDocument/2006/relationships/hyperlink" Target="mailto:amosakowski@dciu.org" TargetMode="External"/><Relationship Id="rId56" Type="http://schemas.openxmlformats.org/officeDocument/2006/relationships/hyperlink" Target="mailto:amosakowski@gmail.com" TargetMode="External"/><Relationship Id="rId64" Type="http://schemas.openxmlformats.org/officeDocument/2006/relationships/hyperlink" Target="http://cff.psu.edu" TargetMode="External"/><Relationship Id="rId69" Type="http://schemas.openxmlformats.org/officeDocument/2006/relationships/hyperlink" Target="mailto:cff@survey.psu.edu" TargetMode="External"/><Relationship Id="rId77" Type="http://schemas.openxmlformats.org/officeDocument/2006/relationships/hyperlink" Target="http://www.cdwg.com/paclassroomsforthefuture" TargetMode="External"/><Relationship Id="rId100" Type="http://schemas.openxmlformats.org/officeDocument/2006/relationships/hyperlink" Target="mailto:rlc237@psu.edu" TargetMode="External"/><Relationship Id="rId105" Type="http://schemas.openxmlformats.org/officeDocument/2006/relationships/hyperlink" Target="https://online.survey.psu.edu/peckstudent/" TargetMode="External"/><Relationship Id="rId8" Type="http://schemas.openxmlformats.org/officeDocument/2006/relationships/hyperlink" Target="mailto:listserv@mailinglist.caiu.org" TargetMode="External"/><Relationship Id="rId51" Type="http://schemas.openxmlformats.org/officeDocument/2006/relationships/hyperlink" Target="mailto:dewassel@comcast.net" TargetMode="External"/><Relationship Id="rId72" Type="http://schemas.openxmlformats.org/officeDocument/2006/relationships/hyperlink" Target="http://www.portal.state.pa.us/portal/server.pt/community/classrooms_for_the_future_%28ed_hub%29/8911" TargetMode="External"/><Relationship Id="rId80" Type="http://schemas.openxmlformats.org/officeDocument/2006/relationships/hyperlink" Target="http://www.pde.state.pa.us/portal/server.pt/community/vendor_partnership/8918" TargetMode="External"/><Relationship Id="rId85" Type="http://schemas.openxmlformats.org/officeDocument/2006/relationships/hyperlink" Target="http://center.uoregon.edu/ISTE/2011/" TargetMode="External"/><Relationship Id="rId93" Type="http://schemas.openxmlformats.org/officeDocument/2006/relationships/hyperlink" Target="mailto:ra-c4f@state.pa.us" TargetMode="External"/><Relationship Id="rId98" Type="http://schemas.openxmlformats.org/officeDocument/2006/relationships/hyperlink" Target="http://web.mac.com/applecff/iWeb/applecff/Home.html" TargetMode="External"/><Relationship Id="rId3" Type="http://schemas.openxmlformats.org/officeDocument/2006/relationships/settings" Target="settings.xml"/><Relationship Id="rId12" Type="http://schemas.openxmlformats.org/officeDocument/2006/relationships/hyperlink" Target="mailto:CFFTECH@MAILINGLIST.CAIU.ORG" TargetMode="External"/><Relationship Id="rId17" Type="http://schemas.openxmlformats.org/officeDocument/2006/relationships/hyperlink" Target="mailto:CFFSCIENCE@MAILINGLIST.CAIU.ORG" TargetMode="External"/><Relationship Id="rId25" Type="http://schemas.openxmlformats.org/officeDocument/2006/relationships/hyperlink" Target="mailto:klines@iu1.k12.pa.us" TargetMode="External"/><Relationship Id="rId33" Type="http://schemas.openxmlformats.org/officeDocument/2006/relationships/hyperlink" Target="mailto:bcalhoun@iu08.org" TargetMode="External"/><Relationship Id="rId38" Type="http://schemas.openxmlformats.org/officeDocument/2006/relationships/hyperlink" Target="mailto:david_solon@iu13.org" TargetMode="External"/><Relationship Id="rId46" Type="http://schemas.openxmlformats.org/officeDocument/2006/relationships/hyperlink" Target="mailto:pnewman@bucksiu.org" TargetMode="External"/><Relationship Id="rId59" Type="http://schemas.openxmlformats.org/officeDocument/2006/relationships/hyperlink" Target="mailto:dianechessman@gmail.com" TargetMode="External"/><Relationship Id="rId67" Type="http://schemas.openxmlformats.org/officeDocument/2006/relationships/image" Target="media/image4.gif"/><Relationship Id="rId103" Type="http://schemas.openxmlformats.org/officeDocument/2006/relationships/hyperlink" Target="http://cff.psu.edu/" TargetMode="External"/><Relationship Id="rId108" Type="http://schemas.openxmlformats.org/officeDocument/2006/relationships/footer" Target="footer2.xml"/><Relationship Id="rId20" Type="http://schemas.openxmlformats.org/officeDocument/2006/relationships/hyperlink" Target="mailto:brohler@caiu.org" TargetMode="External"/><Relationship Id="rId41" Type="http://schemas.openxmlformats.org/officeDocument/2006/relationships/hyperlink" Target="mailto:academy@csiu.org" TargetMode="External"/><Relationship Id="rId54" Type="http://schemas.openxmlformats.org/officeDocument/2006/relationships/hyperlink" Target="mailto:madelinekeri@gmail.com" TargetMode="External"/><Relationship Id="rId62" Type="http://schemas.openxmlformats.org/officeDocument/2006/relationships/hyperlink" Target="http://cff.psu.edu" TargetMode="External"/><Relationship Id="rId70" Type="http://schemas.openxmlformats.org/officeDocument/2006/relationships/hyperlink" Target="mailto:ra-pati@state.pa.us" TargetMode="External"/><Relationship Id="rId75" Type="http://schemas.openxmlformats.org/officeDocument/2006/relationships/hyperlink" Target="http://www.portal.state.pa.us/portal/server.pt/community/vendor_partnership/8918" TargetMode="External"/><Relationship Id="rId83" Type="http://schemas.openxmlformats.org/officeDocument/2006/relationships/hyperlink" Target="http://www.outreach.psu.edu/programs/one-to-one/" TargetMode="External"/><Relationship Id="rId88" Type="http://schemas.openxmlformats.org/officeDocument/2006/relationships/hyperlink" Target="http://www.AALF.org" TargetMode="External"/><Relationship Id="rId91" Type="http://schemas.openxmlformats.org/officeDocument/2006/relationships/hyperlink" Target="http://www.cffenglish.wikispaces.com" TargetMode="External"/><Relationship Id="rId96" Type="http://schemas.openxmlformats.org/officeDocument/2006/relationships/hyperlink" Target="mailto:ra-c4f@state.pa.u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CFFSOCIALSTUDIES@MAILINGLIST.CAIU.ORG" TargetMode="External"/><Relationship Id="rId23" Type="http://schemas.openxmlformats.org/officeDocument/2006/relationships/hyperlink" Target="http://CFFITS.wikispaces.com" TargetMode="External"/><Relationship Id="rId28" Type="http://schemas.openxmlformats.org/officeDocument/2006/relationships/hyperlink" Target="mailto:scott_powner@miu4.k12.pa.us" TargetMode="External"/><Relationship Id="rId36" Type="http://schemas.openxmlformats.org/officeDocument/2006/relationships/hyperlink" Target="mailto:jkobeski@tiu11.org" TargetMode="External"/><Relationship Id="rId49" Type="http://schemas.openxmlformats.org/officeDocument/2006/relationships/hyperlink" Target="mailto:lbc@bviu.org" TargetMode="External"/><Relationship Id="rId57" Type="http://schemas.openxmlformats.org/officeDocument/2006/relationships/hyperlink" Target="mailto:jgates513@gmail.com" TargetMode="External"/><Relationship Id="rId106" Type="http://schemas.openxmlformats.org/officeDocument/2006/relationships/hyperlink" Target="http://www.outreach.psu.edu/programs/one-to-one/" TargetMode="External"/><Relationship Id="rId10" Type="http://schemas.openxmlformats.org/officeDocument/2006/relationships/hyperlink" Target="mailto:CFFPRINICPALS@MAILINGLIST.CAIU.ORG" TargetMode="External"/><Relationship Id="rId31" Type="http://schemas.openxmlformats.org/officeDocument/2006/relationships/hyperlink" Target="mailto:kpruitt@riu6.org" TargetMode="External"/><Relationship Id="rId44" Type="http://schemas.openxmlformats.org/officeDocument/2006/relationships/hyperlink" Target="mailto:achervanka@iu19.org" TargetMode="External"/><Relationship Id="rId52" Type="http://schemas.openxmlformats.org/officeDocument/2006/relationships/hyperlink" Target="mailto:Bcornell17111@yahoo.com" TargetMode="External"/><Relationship Id="rId60" Type="http://schemas.openxmlformats.org/officeDocument/2006/relationships/hyperlink" Target="mailto:mjdancho@gmail.com" TargetMode="External"/><Relationship Id="rId65" Type="http://schemas.openxmlformats.org/officeDocument/2006/relationships/image" Target="media/image2.png"/><Relationship Id="rId73" Type="http://schemas.openxmlformats.org/officeDocument/2006/relationships/image" Target="media/image5.png"/><Relationship Id="rId78" Type="http://schemas.openxmlformats.org/officeDocument/2006/relationships/hyperlink" Target="http://www.dgsweb.state.pa.us/comod/Contracts/CN00019758-1.pdf" TargetMode="External"/><Relationship Id="rId81" Type="http://schemas.openxmlformats.org/officeDocument/2006/relationships/hyperlink" Target="http://www.portal.state.pa.us/portal/server.pt/community/vendor_partnership/8918" TargetMode="External"/><Relationship Id="rId86" Type="http://schemas.openxmlformats.org/officeDocument/2006/relationships/hyperlink" Target="http://www.iste.org" TargetMode="External"/><Relationship Id="rId94" Type="http://schemas.openxmlformats.org/officeDocument/2006/relationships/hyperlink" Target="http://www.portal.state.pa.us/portal/server.pt/community/classrooms_for_the_future_%28ed_hub%29/8911" TargetMode="External"/><Relationship Id="rId99" Type="http://schemas.openxmlformats.org/officeDocument/2006/relationships/hyperlink" Target="http://www.portal.state.pa.us/portal/server.pt/community/vendor_partnership/8918" TargetMode="External"/><Relationship Id="rId101" Type="http://schemas.openxmlformats.org/officeDocument/2006/relationships/hyperlink" Target="mailto:ra-pati@state.pa.us" TargetMode="External"/><Relationship Id="rId4" Type="http://schemas.openxmlformats.org/officeDocument/2006/relationships/webSettings" Target="webSettings.xml"/><Relationship Id="rId9" Type="http://schemas.openxmlformats.org/officeDocument/2006/relationships/hyperlink" Target="mailto:CFFSUPERS@MAILINGLIST.CAIU.ORG" TargetMode="External"/><Relationship Id="rId13" Type="http://schemas.openxmlformats.org/officeDocument/2006/relationships/hyperlink" Target="mailto:CFFCOACH@MAILINGLIST.CAIU.ORG" TargetMode="External"/><Relationship Id="rId18" Type="http://schemas.openxmlformats.org/officeDocument/2006/relationships/hyperlink" Target="mailto:CFFENGLISH@MAILINGLIST.CAIU.ORG" TargetMode="External"/><Relationship Id="rId39" Type="http://schemas.openxmlformats.org/officeDocument/2006/relationships/hyperlink" Target="mailto:roblip@berksiu.org" TargetMode="External"/><Relationship Id="rId109" Type="http://schemas.openxmlformats.org/officeDocument/2006/relationships/fontTable" Target="fontTable.xml"/><Relationship Id="rId34" Type="http://schemas.openxmlformats.org/officeDocument/2006/relationships/hyperlink" Target="mailto:tdynda@iu9.org" TargetMode="External"/><Relationship Id="rId50" Type="http://schemas.openxmlformats.org/officeDocument/2006/relationships/hyperlink" Target="mailto:lori@iu28.org" TargetMode="External"/><Relationship Id="rId55" Type="http://schemas.openxmlformats.org/officeDocument/2006/relationships/hyperlink" Target="mailto:jam@tietool.com" TargetMode="External"/><Relationship Id="rId76" Type="http://schemas.openxmlformats.org/officeDocument/2006/relationships/hyperlink" Target="http://web.mac.com/applecff/iWeb/applecff/Home.html" TargetMode="External"/><Relationship Id="rId97" Type="http://schemas.openxmlformats.org/officeDocument/2006/relationships/hyperlink" Target="http://www.cdwg.com/PAClassroomsforthefuture" TargetMode="External"/><Relationship Id="rId104" Type="http://schemas.openxmlformats.org/officeDocument/2006/relationships/hyperlink" Target="https://online.survey.psu.edu/peckteacher/" TargetMode="External"/><Relationship Id="rId7" Type="http://schemas.openxmlformats.org/officeDocument/2006/relationships/image" Target="media/image1.jpeg"/><Relationship Id="rId71" Type="http://schemas.openxmlformats.org/officeDocument/2006/relationships/hyperlink" Target="mailto:support@metiri.com" TargetMode="External"/><Relationship Id="rId92" Type="http://schemas.openxmlformats.org/officeDocument/2006/relationships/hyperlink" Target="http://www.cffsocialstudie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7945</Words>
  <Characters>45288</Characters>
  <Application>Microsoft Office Word</Application>
  <DocSecurity>4</DocSecurity>
  <Lines>377</Lines>
  <Paragraphs>106</Paragraphs>
  <ScaleCrop>false</ScaleCrop>
  <HeadingPairs>
    <vt:vector size="2" baseType="variant">
      <vt:variant>
        <vt:lpstr>Title</vt:lpstr>
      </vt:variant>
      <vt:variant>
        <vt:i4>1</vt:i4>
      </vt:variant>
    </vt:vector>
  </HeadingPairs>
  <TitlesOfParts>
    <vt:vector size="1" baseType="lpstr">
      <vt:lpstr>Kick off session </vt:lpstr>
    </vt:vector>
  </TitlesOfParts>
  <Company>Pennsylvania Department of Education</Company>
  <LinksUpToDate>false</LinksUpToDate>
  <CharactersWithSpaces>53127</CharactersWithSpaces>
  <SharedDoc>false</SharedDoc>
  <HLinks>
    <vt:vector size="960" baseType="variant">
      <vt:variant>
        <vt:i4>1769538</vt:i4>
      </vt:variant>
      <vt:variant>
        <vt:i4>480</vt:i4>
      </vt:variant>
      <vt:variant>
        <vt:i4>0</vt:i4>
      </vt:variant>
      <vt:variant>
        <vt:i4>5</vt:i4>
      </vt:variant>
      <vt:variant>
        <vt:lpwstr>http://www.outreach.psu.edu/programs/one-to-one/</vt:lpwstr>
      </vt:variant>
      <vt:variant>
        <vt:lpwstr/>
      </vt:variant>
      <vt:variant>
        <vt:i4>7340136</vt:i4>
      </vt:variant>
      <vt:variant>
        <vt:i4>477</vt:i4>
      </vt:variant>
      <vt:variant>
        <vt:i4>0</vt:i4>
      </vt:variant>
      <vt:variant>
        <vt:i4>5</vt:i4>
      </vt:variant>
      <vt:variant>
        <vt:lpwstr>https://online.survey.psu.edu/peckstudent/</vt:lpwstr>
      </vt:variant>
      <vt:variant>
        <vt:lpwstr/>
      </vt:variant>
      <vt:variant>
        <vt:i4>7143536</vt:i4>
      </vt:variant>
      <vt:variant>
        <vt:i4>474</vt:i4>
      </vt:variant>
      <vt:variant>
        <vt:i4>0</vt:i4>
      </vt:variant>
      <vt:variant>
        <vt:i4>5</vt:i4>
      </vt:variant>
      <vt:variant>
        <vt:lpwstr>https://online.survey.psu.edu/peckteacher/</vt:lpwstr>
      </vt:variant>
      <vt:variant>
        <vt:lpwstr/>
      </vt:variant>
      <vt:variant>
        <vt:i4>3866744</vt:i4>
      </vt:variant>
      <vt:variant>
        <vt:i4>471</vt:i4>
      </vt:variant>
      <vt:variant>
        <vt:i4>0</vt:i4>
      </vt:variant>
      <vt:variant>
        <vt:i4>5</vt:i4>
      </vt:variant>
      <vt:variant>
        <vt:lpwstr>http://cff.psu.edu/</vt:lpwstr>
      </vt:variant>
      <vt:variant>
        <vt:lpwstr/>
      </vt:variant>
      <vt:variant>
        <vt:i4>5243003</vt:i4>
      </vt:variant>
      <vt:variant>
        <vt:i4>468</vt:i4>
      </vt:variant>
      <vt:variant>
        <vt:i4>0</vt:i4>
      </vt:variant>
      <vt:variant>
        <vt:i4>5</vt:i4>
      </vt:variant>
      <vt:variant>
        <vt:lpwstr>mailto:support@metiri.com</vt:lpwstr>
      </vt:variant>
      <vt:variant>
        <vt:lpwstr/>
      </vt:variant>
      <vt:variant>
        <vt:i4>7274581</vt:i4>
      </vt:variant>
      <vt:variant>
        <vt:i4>465</vt:i4>
      </vt:variant>
      <vt:variant>
        <vt:i4>0</vt:i4>
      </vt:variant>
      <vt:variant>
        <vt:i4>5</vt:i4>
      </vt:variant>
      <vt:variant>
        <vt:lpwstr>mailto:ra-pati@state.pa.us</vt:lpwstr>
      </vt:variant>
      <vt:variant>
        <vt:lpwstr/>
      </vt:variant>
      <vt:variant>
        <vt:i4>3735619</vt:i4>
      </vt:variant>
      <vt:variant>
        <vt:i4>462</vt:i4>
      </vt:variant>
      <vt:variant>
        <vt:i4>0</vt:i4>
      </vt:variant>
      <vt:variant>
        <vt:i4>5</vt:i4>
      </vt:variant>
      <vt:variant>
        <vt:lpwstr>mailto:rlc237@psu.edu</vt:lpwstr>
      </vt:variant>
      <vt:variant>
        <vt:lpwstr/>
      </vt:variant>
      <vt:variant>
        <vt:i4>3997764</vt:i4>
      </vt:variant>
      <vt:variant>
        <vt:i4>459</vt:i4>
      </vt:variant>
      <vt:variant>
        <vt:i4>0</vt:i4>
      </vt:variant>
      <vt:variant>
        <vt:i4>5</vt:i4>
      </vt:variant>
      <vt:variant>
        <vt:lpwstr>http://www.portal.state.pa.us/portal/server.pt/community/vendor_partnership/8918</vt:lpwstr>
      </vt:variant>
      <vt:variant>
        <vt:lpwstr/>
      </vt:variant>
      <vt:variant>
        <vt:i4>2359345</vt:i4>
      </vt:variant>
      <vt:variant>
        <vt:i4>456</vt:i4>
      </vt:variant>
      <vt:variant>
        <vt:i4>0</vt:i4>
      </vt:variant>
      <vt:variant>
        <vt:i4>5</vt:i4>
      </vt:variant>
      <vt:variant>
        <vt:lpwstr>http://web.mac.com/applecff/iWeb/applecff/Home.html</vt:lpwstr>
      </vt:variant>
      <vt:variant>
        <vt:lpwstr/>
      </vt:variant>
      <vt:variant>
        <vt:i4>5898306</vt:i4>
      </vt:variant>
      <vt:variant>
        <vt:i4>453</vt:i4>
      </vt:variant>
      <vt:variant>
        <vt:i4>0</vt:i4>
      </vt:variant>
      <vt:variant>
        <vt:i4>5</vt:i4>
      </vt:variant>
      <vt:variant>
        <vt:lpwstr>http://www.cdwg.com/paclassroomsforthefuture</vt:lpwstr>
      </vt:variant>
      <vt:variant>
        <vt:lpwstr/>
      </vt:variant>
      <vt:variant>
        <vt:i4>7536647</vt:i4>
      </vt:variant>
      <vt:variant>
        <vt:i4>450</vt:i4>
      </vt:variant>
      <vt:variant>
        <vt:i4>0</vt:i4>
      </vt:variant>
      <vt:variant>
        <vt:i4>5</vt:i4>
      </vt:variant>
      <vt:variant>
        <vt:lpwstr>mailto:ra-c4f@state.pa.us</vt:lpwstr>
      </vt:variant>
      <vt:variant>
        <vt:lpwstr/>
      </vt:variant>
      <vt:variant>
        <vt:i4>2162814</vt:i4>
      </vt:variant>
      <vt:variant>
        <vt:i4>447</vt:i4>
      </vt:variant>
      <vt:variant>
        <vt:i4>0</vt:i4>
      </vt:variant>
      <vt:variant>
        <vt:i4>5</vt:i4>
      </vt:variant>
      <vt:variant>
        <vt:lpwstr>http://www.portal.state.pa.us/portal/server.pt/gateway/PTARGS_0_267219_221275_0_0_18/year2-CFF Coach Job Description1.doc</vt:lpwstr>
      </vt:variant>
      <vt:variant>
        <vt:lpwstr/>
      </vt:variant>
      <vt:variant>
        <vt:i4>5767241</vt:i4>
      </vt:variant>
      <vt:variant>
        <vt:i4>444</vt:i4>
      </vt:variant>
      <vt:variant>
        <vt:i4>0</vt:i4>
      </vt:variant>
      <vt:variant>
        <vt:i4>5</vt:i4>
      </vt:variant>
      <vt:variant>
        <vt:lpwstr>http://www.embeddedlearning.com/grad/</vt:lpwstr>
      </vt:variant>
      <vt:variant>
        <vt:lpwstr/>
      </vt:variant>
      <vt:variant>
        <vt:i4>8257652</vt:i4>
      </vt:variant>
      <vt:variant>
        <vt:i4>441</vt:i4>
      </vt:variant>
      <vt:variant>
        <vt:i4>0</vt:i4>
      </vt:variant>
      <vt:variant>
        <vt:i4>5</vt:i4>
      </vt:variant>
      <vt:variant>
        <vt:lpwstr>mailto:Cff_cs@embeddedlearningacademy.com</vt:lpwstr>
      </vt:variant>
      <vt:variant>
        <vt:lpwstr/>
      </vt:variant>
      <vt:variant>
        <vt:i4>1376270</vt:i4>
      </vt:variant>
      <vt:variant>
        <vt:i4>438</vt:i4>
      </vt:variant>
      <vt:variant>
        <vt:i4>0</vt:i4>
      </vt:variant>
      <vt:variant>
        <vt:i4>5</vt:i4>
      </vt:variant>
      <vt:variant>
        <vt:lpwstr>http://www.embeddedlearningacademy.com/pde/21</vt:lpwstr>
      </vt:variant>
      <vt:variant>
        <vt:lpwstr/>
      </vt:variant>
      <vt:variant>
        <vt:i4>7602216</vt:i4>
      </vt:variant>
      <vt:variant>
        <vt:i4>435</vt:i4>
      </vt:variant>
      <vt:variant>
        <vt:i4>0</vt:i4>
      </vt:variant>
      <vt:variant>
        <vt:i4>5</vt:i4>
      </vt:variant>
      <vt:variant>
        <vt:lpwstr>http://www.embeddedlearningacademy.com/pde/21/faq/</vt:lpwstr>
      </vt:variant>
      <vt:variant>
        <vt:lpwstr/>
      </vt:variant>
      <vt:variant>
        <vt:i4>3801151</vt:i4>
      </vt:variant>
      <vt:variant>
        <vt:i4>432</vt:i4>
      </vt:variant>
      <vt:variant>
        <vt:i4>0</vt:i4>
      </vt:variant>
      <vt:variant>
        <vt:i4>5</vt:i4>
      </vt:variant>
      <vt:variant>
        <vt:lpwstr>http://www.embeddedlearningacademy.com/pde/21/</vt:lpwstr>
      </vt:variant>
      <vt:variant>
        <vt:lpwstr/>
      </vt:variant>
      <vt:variant>
        <vt:i4>1703974</vt:i4>
      </vt:variant>
      <vt:variant>
        <vt:i4>429</vt:i4>
      </vt:variant>
      <vt:variant>
        <vt:i4>0</vt:i4>
      </vt:variant>
      <vt:variant>
        <vt:i4>5</vt:i4>
      </vt:variant>
      <vt:variant>
        <vt:lpwstr>http://www.portal.state.pa.us/portal/server.pt/community/classrooms_for_the_future/8911/calendar/536124</vt:lpwstr>
      </vt:variant>
      <vt:variant>
        <vt:lpwstr/>
      </vt:variant>
      <vt:variant>
        <vt:i4>1441850</vt:i4>
      </vt:variant>
      <vt:variant>
        <vt:i4>426</vt:i4>
      </vt:variant>
      <vt:variant>
        <vt:i4>0</vt:i4>
      </vt:variant>
      <vt:variant>
        <vt:i4>5</vt:i4>
      </vt:variant>
      <vt:variant>
        <vt:lpwstr>http://www.portal.state.pa.us/portal/server.pt/community/classrooms_for_the_future/8911</vt:lpwstr>
      </vt:variant>
      <vt:variant>
        <vt:lpwstr/>
      </vt:variant>
      <vt:variant>
        <vt:i4>7536647</vt:i4>
      </vt:variant>
      <vt:variant>
        <vt:i4>423</vt:i4>
      </vt:variant>
      <vt:variant>
        <vt:i4>0</vt:i4>
      </vt:variant>
      <vt:variant>
        <vt:i4>5</vt:i4>
      </vt:variant>
      <vt:variant>
        <vt:lpwstr>mailto:ra-c4f@state.pa.us</vt:lpwstr>
      </vt:variant>
      <vt:variant>
        <vt:lpwstr/>
      </vt:variant>
      <vt:variant>
        <vt:i4>7405681</vt:i4>
      </vt:variant>
      <vt:variant>
        <vt:i4>420</vt:i4>
      </vt:variant>
      <vt:variant>
        <vt:i4>0</vt:i4>
      </vt:variant>
      <vt:variant>
        <vt:i4>5</vt:i4>
      </vt:variant>
      <vt:variant>
        <vt:lpwstr>http://www.cffsocialstudies.wikispaces.com/</vt:lpwstr>
      </vt:variant>
      <vt:variant>
        <vt:lpwstr/>
      </vt:variant>
      <vt:variant>
        <vt:i4>2031647</vt:i4>
      </vt:variant>
      <vt:variant>
        <vt:i4>417</vt:i4>
      </vt:variant>
      <vt:variant>
        <vt:i4>0</vt:i4>
      </vt:variant>
      <vt:variant>
        <vt:i4>5</vt:i4>
      </vt:variant>
      <vt:variant>
        <vt:lpwstr>http://www.cffenglish.wikispaces.com/</vt:lpwstr>
      </vt:variant>
      <vt:variant>
        <vt:lpwstr/>
      </vt:variant>
      <vt:variant>
        <vt:i4>720909</vt:i4>
      </vt:variant>
      <vt:variant>
        <vt:i4>414</vt:i4>
      </vt:variant>
      <vt:variant>
        <vt:i4>0</vt:i4>
      </vt:variant>
      <vt:variant>
        <vt:i4>5</vt:i4>
      </vt:variant>
      <vt:variant>
        <vt:lpwstr>http://www.cffscience.wikispaces.com/</vt:lpwstr>
      </vt:variant>
      <vt:variant>
        <vt:lpwstr/>
      </vt:variant>
      <vt:variant>
        <vt:i4>2228335</vt:i4>
      </vt:variant>
      <vt:variant>
        <vt:i4>411</vt:i4>
      </vt:variant>
      <vt:variant>
        <vt:i4>0</vt:i4>
      </vt:variant>
      <vt:variant>
        <vt:i4>5</vt:i4>
      </vt:variant>
      <vt:variant>
        <vt:lpwstr>http://www.cffmath.wikispaces.com/</vt:lpwstr>
      </vt:variant>
      <vt:variant>
        <vt:lpwstr/>
      </vt:variant>
      <vt:variant>
        <vt:i4>5570655</vt:i4>
      </vt:variant>
      <vt:variant>
        <vt:i4>408</vt:i4>
      </vt:variant>
      <vt:variant>
        <vt:i4>0</vt:i4>
      </vt:variant>
      <vt:variant>
        <vt:i4>5</vt:i4>
      </vt:variant>
      <vt:variant>
        <vt:lpwstr>http://www.aalf.org/</vt:lpwstr>
      </vt:variant>
      <vt:variant>
        <vt:lpwstr/>
      </vt:variant>
      <vt:variant>
        <vt:i4>1769538</vt:i4>
      </vt:variant>
      <vt:variant>
        <vt:i4>405</vt:i4>
      </vt:variant>
      <vt:variant>
        <vt:i4>0</vt:i4>
      </vt:variant>
      <vt:variant>
        <vt:i4>5</vt:i4>
      </vt:variant>
      <vt:variant>
        <vt:lpwstr>http://www.outreach.psu.edu/programs/one-to-one/</vt:lpwstr>
      </vt:variant>
      <vt:variant>
        <vt:lpwstr/>
      </vt:variant>
      <vt:variant>
        <vt:i4>1769538</vt:i4>
      </vt:variant>
      <vt:variant>
        <vt:i4>402</vt:i4>
      </vt:variant>
      <vt:variant>
        <vt:i4>0</vt:i4>
      </vt:variant>
      <vt:variant>
        <vt:i4>5</vt:i4>
      </vt:variant>
      <vt:variant>
        <vt:lpwstr>http://www.outreach.psu.edu/programs/one-to-one/</vt:lpwstr>
      </vt:variant>
      <vt:variant>
        <vt:lpwstr/>
      </vt:variant>
      <vt:variant>
        <vt:i4>5832789</vt:i4>
      </vt:variant>
      <vt:variant>
        <vt:i4>399</vt:i4>
      </vt:variant>
      <vt:variant>
        <vt:i4>0</vt:i4>
      </vt:variant>
      <vt:variant>
        <vt:i4>5</vt:i4>
      </vt:variant>
      <vt:variant>
        <vt:lpwstr>http://www.peteandc.org/</vt:lpwstr>
      </vt:variant>
      <vt:variant>
        <vt:lpwstr/>
      </vt:variant>
      <vt:variant>
        <vt:i4>6094969</vt:i4>
      </vt:variant>
      <vt:variant>
        <vt:i4>396</vt:i4>
      </vt:variant>
      <vt:variant>
        <vt:i4>0</vt:i4>
      </vt:variant>
      <vt:variant>
        <vt:i4>5</vt:i4>
      </vt:variant>
      <vt:variant>
        <vt:lpwstr>http://www.pde.state.pa.us/portal/server.pt/community/vendor_partnership/8918</vt:lpwstr>
      </vt:variant>
      <vt:variant>
        <vt:lpwstr/>
      </vt:variant>
      <vt:variant>
        <vt:i4>3604607</vt:i4>
      </vt:variant>
      <vt:variant>
        <vt:i4>393</vt:i4>
      </vt:variant>
      <vt:variant>
        <vt:i4>0</vt:i4>
      </vt:variant>
      <vt:variant>
        <vt:i4>5</vt:i4>
      </vt:variant>
      <vt:variant>
        <vt:lpwstr>http://www.edportal.ed.state.pa.us/portal/server.pt?open=512&amp;objID=1037&amp;&amp;SortOrder=100&amp;level=3&amp;parentid=483&amp;css=L3&amp;mode=2&amp;in_hi_userid=2&amp;cached=true</vt:lpwstr>
      </vt:variant>
      <vt:variant>
        <vt:lpwstr/>
      </vt:variant>
      <vt:variant>
        <vt:i4>2818165</vt:i4>
      </vt:variant>
      <vt:variant>
        <vt:i4>390</vt:i4>
      </vt:variant>
      <vt:variant>
        <vt:i4>0</vt:i4>
      </vt:variant>
      <vt:variant>
        <vt:i4>5</vt:i4>
      </vt:variant>
      <vt:variant>
        <vt:lpwstr>http://www.dgsweb.state.pa.us/comod/Contracts/CN00019758-1.pdf</vt:lpwstr>
      </vt:variant>
      <vt:variant>
        <vt:lpwstr/>
      </vt:variant>
      <vt:variant>
        <vt:i4>5898306</vt:i4>
      </vt:variant>
      <vt:variant>
        <vt:i4>387</vt:i4>
      </vt:variant>
      <vt:variant>
        <vt:i4>0</vt:i4>
      </vt:variant>
      <vt:variant>
        <vt:i4>5</vt:i4>
      </vt:variant>
      <vt:variant>
        <vt:lpwstr>http://www.cdwg.com/paclassroomsforthefuture</vt:lpwstr>
      </vt:variant>
      <vt:variant>
        <vt:lpwstr/>
      </vt:variant>
      <vt:variant>
        <vt:i4>2359345</vt:i4>
      </vt:variant>
      <vt:variant>
        <vt:i4>384</vt:i4>
      </vt:variant>
      <vt:variant>
        <vt:i4>0</vt:i4>
      </vt:variant>
      <vt:variant>
        <vt:i4>5</vt:i4>
      </vt:variant>
      <vt:variant>
        <vt:lpwstr>http://web.mac.com/applecff/iWeb/applecff/Home.html</vt:lpwstr>
      </vt:variant>
      <vt:variant>
        <vt:lpwstr/>
      </vt:variant>
      <vt:variant>
        <vt:i4>3997764</vt:i4>
      </vt:variant>
      <vt:variant>
        <vt:i4>381</vt:i4>
      </vt:variant>
      <vt:variant>
        <vt:i4>0</vt:i4>
      </vt:variant>
      <vt:variant>
        <vt:i4>5</vt:i4>
      </vt:variant>
      <vt:variant>
        <vt:lpwstr>http://www.portal.state.pa.us/portal/server.pt/community/vendor_partnership/8918</vt:lpwstr>
      </vt:variant>
      <vt:variant>
        <vt:lpwstr/>
      </vt:variant>
      <vt:variant>
        <vt:i4>3997764</vt:i4>
      </vt:variant>
      <vt:variant>
        <vt:i4>378</vt:i4>
      </vt:variant>
      <vt:variant>
        <vt:i4>0</vt:i4>
      </vt:variant>
      <vt:variant>
        <vt:i4>5</vt:i4>
      </vt:variant>
      <vt:variant>
        <vt:lpwstr>http://www.portal.state.pa.us/portal/server.pt/community/vendor_partnership/8918</vt:lpwstr>
      </vt:variant>
      <vt:variant>
        <vt:lpwstr/>
      </vt:variant>
      <vt:variant>
        <vt:i4>6357058</vt:i4>
      </vt:variant>
      <vt:variant>
        <vt:i4>375</vt:i4>
      </vt:variant>
      <vt:variant>
        <vt:i4>0</vt:i4>
      </vt:variant>
      <vt:variant>
        <vt:i4>5</vt:i4>
      </vt:variant>
      <vt:variant>
        <vt:lpwstr>http://www.portal.state.pa.us/portal/server.pt/community/classrooms_for_the_future/8911/multimedia/536122</vt:lpwstr>
      </vt:variant>
      <vt:variant>
        <vt:lpwstr/>
      </vt:variant>
      <vt:variant>
        <vt:i4>2228269</vt:i4>
      </vt:variant>
      <vt:variant>
        <vt:i4>372</vt:i4>
      </vt:variant>
      <vt:variant>
        <vt:i4>0</vt:i4>
      </vt:variant>
      <vt:variant>
        <vt:i4>5</vt:i4>
      </vt:variant>
      <vt:variant>
        <vt:lpwstr>http://www.portal.state.pa.us/portal/server.pt?open=17&amp;objID=2992&amp;parentname=CommunityPage&amp;parentid=9&amp;mode=2&amp;in_hi_userid=267219&amp;cached=true</vt:lpwstr>
      </vt:variant>
      <vt:variant>
        <vt:lpwstr/>
      </vt:variant>
      <vt:variant>
        <vt:i4>5243003</vt:i4>
      </vt:variant>
      <vt:variant>
        <vt:i4>369</vt:i4>
      </vt:variant>
      <vt:variant>
        <vt:i4>0</vt:i4>
      </vt:variant>
      <vt:variant>
        <vt:i4>5</vt:i4>
      </vt:variant>
      <vt:variant>
        <vt:lpwstr>mailto:support@metiri.com</vt:lpwstr>
      </vt:variant>
      <vt:variant>
        <vt:lpwstr/>
      </vt:variant>
      <vt:variant>
        <vt:i4>7274581</vt:i4>
      </vt:variant>
      <vt:variant>
        <vt:i4>366</vt:i4>
      </vt:variant>
      <vt:variant>
        <vt:i4>0</vt:i4>
      </vt:variant>
      <vt:variant>
        <vt:i4>5</vt:i4>
      </vt:variant>
      <vt:variant>
        <vt:lpwstr>mailto:ra-pati@state.pa.us</vt:lpwstr>
      </vt:variant>
      <vt:variant>
        <vt:lpwstr/>
      </vt:variant>
      <vt:variant>
        <vt:i4>1310838</vt:i4>
      </vt:variant>
      <vt:variant>
        <vt:i4>363</vt:i4>
      </vt:variant>
      <vt:variant>
        <vt:i4>0</vt:i4>
      </vt:variant>
      <vt:variant>
        <vt:i4>5</vt:i4>
      </vt:variant>
      <vt:variant>
        <vt:lpwstr>mailto:cff@survey.psu.edu</vt:lpwstr>
      </vt:variant>
      <vt:variant>
        <vt:lpwstr/>
      </vt:variant>
      <vt:variant>
        <vt:i4>3735619</vt:i4>
      </vt:variant>
      <vt:variant>
        <vt:i4>360</vt:i4>
      </vt:variant>
      <vt:variant>
        <vt:i4>0</vt:i4>
      </vt:variant>
      <vt:variant>
        <vt:i4>5</vt:i4>
      </vt:variant>
      <vt:variant>
        <vt:lpwstr>mailto:rlc237@psu.edu</vt:lpwstr>
      </vt:variant>
      <vt:variant>
        <vt:lpwstr/>
      </vt:variant>
      <vt:variant>
        <vt:i4>3866744</vt:i4>
      </vt:variant>
      <vt:variant>
        <vt:i4>357</vt:i4>
      </vt:variant>
      <vt:variant>
        <vt:i4>0</vt:i4>
      </vt:variant>
      <vt:variant>
        <vt:i4>5</vt:i4>
      </vt:variant>
      <vt:variant>
        <vt:lpwstr>http://cff.psu.edu/</vt:lpwstr>
      </vt:variant>
      <vt:variant>
        <vt:lpwstr/>
      </vt:variant>
      <vt:variant>
        <vt:i4>3866744</vt:i4>
      </vt:variant>
      <vt:variant>
        <vt:i4>354</vt:i4>
      </vt:variant>
      <vt:variant>
        <vt:i4>0</vt:i4>
      </vt:variant>
      <vt:variant>
        <vt:i4>5</vt:i4>
      </vt:variant>
      <vt:variant>
        <vt:lpwstr>http://cff.psu.edu/</vt:lpwstr>
      </vt:variant>
      <vt:variant>
        <vt:lpwstr/>
      </vt:variant>
      <vt:variant>
        <vt:i4>720908</vt:i4>
      </vt:variant>
      <vt:variant>
        <vt:i4>351</vt:i4>
      </vt:variant>
      <vt:variant>
        <vt:i4>0</vt:i4>
      </vt:variant>
      <vt:variant>
        <vt:i4>5</vt:i4>
      </vt:variant>
      <vt:variant>
        <vt:lpwstr/>
      </vt:variant>
      <vt:variant>
        <vt:lpwstr>PennState</vt:lpwstr>
      </vt:variant>
      <vt:variant>
        <vt:i4>6815812</vt:i4>
      </vt:variant>
      <vt:variant>
        <vt:i4>348</vt:i4>
      </vt:variant>
      <vt:variant>
        <vt:i4>0</vt:i4>
      </vt:variant>
      <vt:variant>
        <vt:i4>5</vt:i4>
      </vt:variant>
      <vt:variant>
        <vt:lpwstr>mailto:mjdancho@gmail.com</vt:lpwstr>
      </vt:variant>
      <vt:variant>
        <vt:lpwstr/>
      </vt:variant>
      <vt:variant>
        <vt:i4>8257628</vt:i4>
      </vt:variant>
      <vt:variant>
        <vt:i4>345</vt:i4>
      </vt:variant>
      <vt:variant>
        <vt:i4>0</vt:i4>
      </vt:variant>
      <vt:variant>
        <vt:i4>5</vt:i4>
      </vt:variant>
      <vt:variant>
        <vt:lpwstr>mailto:dianechessman@gmail.com</vt:lpwstr>
      </vt:variant>
      <vt:variant>
        <vt:lpwstr/>
      </vt:variant>
      <vt:variant>
        <vt:i4>7405590</vt:i4>
      </vt:variant>
      <vt:variant>
        <vt:i4>342</vt:i4>
      </vt:variant>
      <vt:variant>
        <vt:i4>0</vt:i4>
      </vt:variant>
      <vt:variant>
        <vt:i4>5</vt:i4>
      </vt:variant>
      <vt:variant>
        <vt:lpwstr>mailto:ralph.maltese@gmail.com</vt:lpwstr>
      </vt:variant>
      <vt:variant>
        <vt:lpwstr/>
      </vt:variant>
      <vt:variant>
        <vt:i4>7208990</vt:i4>
      </vt:variant>
      <vt:variant>
        <vt:i4>339</vt:i4>
      </vt:variant>
      <vt:variant>
        <vt:i4>0</vt:i4>
      </vt:variant>
      <vt:variant>
        <vt:i4>5</vt:i4>
      </vt:variant>
      <vt:variant>
        <vt:lpwstr>mailto:jgates513@gmail.com</vt:lpwstr>
      </vt:variant>
      <vt:variant>
        <vt:lpwstr/>
      </vt:variant>
      <vt:variant>
        <vt:i4>7929931</vt:i4>
      </vt:variant>
      <vt:variant>
        <vt:i4>336</vt:i4>
      </vt:variant>
      <vt:variant>
        <vt:i4>0</vt:i4>
      </vt:variant>
      <vt:variant>
        <vt:i4>5</vt:i4>
      </vt:variant>
      <vt:variant>
        <vt:lpwstr>mailto:romanoj@mac.com</vt:lpwstr>
      </vt:variant>
      <vt:variant>
        <vt:lpwstr/>
      </vt:variant>
      <vt:variant>
        <vt:i4>7929944</vt:i4>
      </vt:variant>
      <vt:variant>
        <vt:i4>333</vt:i4>
      </vt:variant>
      <vt:variant>
        <vt:i4>0</vt:i4>
      </vt:variant>
      <vt:variant>
        <vt:i4>5</vt:i4>
      </vt:variant>
      <vt:variant>
        <vt:lpwstr>mailto:jam@tietool.com</vt:lpwstr>
      </vt:variant>
      <vt:variant>
        <vt:lpwstr/>
      </vt:variant>
      <vt:variant>
        <vt:i4>7667783</vt:i4>
      </vt:variant>
      <vt:variant>
        <vt:i4>330</vt:i4>
      </vt:variant>
      <vt:variant>
        <vt:i4>0</vt:i4>
      </vt:variant>
      <vt:variant>
        <vt:i4>5</vt:i4>
      </vt:variant>
      <vt:variant>
        <vt:lpwstr>mailto:madelinekeri@gmail.com</vt:lpwstr>
      </vt:variant>
      <vt:variant>
        <vt:lpwstr/>
      </vt:variant>
      <vt:variant>
        <vt:i4>7864398</vt:i4>
      </vt:variant>
      <vt:variant>
        <vt:i4>327</vt:i4>
      </vt:variant>
      <vt:variant>
        <vt:i4>0</vt:i4>
      </vt:variant>
      <vt:variant>
        <vt:i4>5</vt:i4>
      </vt:variant>
      <vt:variant>
        <vt:lpwstr>mailto:vglatzer@infostweb.com</vt:lpwstr>
      </vt:variant>
      <vt:variant>
        <vt:lpwstr/>
      </vt:variant>
      <vt:variant>
        <vt:i4>2883675</vt:i4>
      </vt:variant>
      <vt:variant>
        <vt:i4>324</vt:i4>
      </vt:variant>
      <vt:variant>
        <vt:i4>0</vt:i4>
      </vt:variant>
      <vt:variant>
        <vt:i4>5</vt:i4>
      </vt:variant>
      <vt:variant>
        <vt:lpwstr>mailto:Bcornell17111@yahoo.com</vt:lpwstr>
      </vt:variant>
      <vt:variant>
        <vt:lpwstr/>
      </vt:variant>
      <vt:variant>
        <vt:i4>1245220</vt:i4>
      </vt:variant>
      <vt:variant>
        <vt:i4>321</vt:i4>
      </vt:variant>
      <vt:variant>
        <vt:i4>0</vt:i4>
      </vt:variant>
      <vt:variant>
        <vt:i4>5</vt:i4>
      </vt:variant>
      <vt:variant>
        <vt:lpwstr>mailto:dewassel@comcast.net</vt:lpwstr>
      </vt:variant>
      <vt:variant>
        <vt:lpwstr/>
      </vt:variant>
      <vt:variant>
        <vt:i4>7929931</vt:i4>
      </vt:variant>
      <vt:variant>
        <vt:i4>318</vt:i4>
      </vt:variant>
      <vt:variant>
        <vt:i4>0</vt:i4>
      </vt:variant>
      <vt:variant>
        <vt:i4>5</vt:i4>
      </vt:variant>
      <vt:variant>
        <vt:lpwstr>mailto:lori@iu28.org</vt:lpwstr>
      </vt:variant>
      <vt:variant>
        <vt:lpwstr/>
      </vt:variant>
      <vt:variant>
        <vt:i4>3801092</vt:i4>
      </vt:variant>
      <vt:variant>
        <vt:i4>315</vt:i4>
      </vt:variant>
      <vt:variant>
        <vt:i4>0</vt:i4>
      </vt:variant>
      <vt:variant>
        <vt:i4>5</vt:i4>
      </vt:variant>
      <vt:variant>
        <vt:lpwstr>mailto:lbc@bviu.org</vt:lpwstr>
      </vt:variant>
      <vt:variant>
        <vt:lpwstr/>
      </vt:variant>
      <vt:variant>
        <vt:i4>2687002</vt:i4>
      </vt:variant>
      <vt:variant>
        <vt:i4>312</vt:i4>
      </vt:variant>
      <vt:variant>
        <vt:i4>0</vt:i4>
      </vt:variant>
      <vt:variant>
        <vt:i4>5</vt:i4>
      </vt:variant>
      <vt:variant>
        <vt:lpwstr>mailto:amosakowski@dciu.org</vt:lpwstr>
      </vt:variant>
      <vt:variant>
        <vt:lpwstr/>
      </vt:variant>
      <vt:variant>
        <vt:i4>3407897</vt:i4>
      </vt:variant>
      <vt:variant>
        <vt:i4>309</vt:i4>
      </vt:variant>
      <vt:variant>
        <vt:i4>0</vt:i4>
      </vt:variant>
      <vt:variant>
        <vt:i4>5</vt:i4>
      </vt:variant>
      <vt:variant>
        <vt:lpwstr>mailto:vernicem@cciu.org</vt:lpwstr>
      </vt:variant>
      <vt:variant>
        <vt:lpwstr/>
      </vt:variant>
      <vt:variant>
        <vt:i4>8061017</vt:i4>
      </vt:variant>
      <vt:variant>
        <vt:i4>306</vt:i4>
      </vt:variant>
      <vt:variant>
        <vt:i4>0</vt:i4>
      </vt:variant>
      <vt:variant>
        <vt:i4>5</vt:i4>
      </vt:variant>
      <vt:variant>
        <vt:lpwstr>mailto:pnewman@bucksiu.org</vt:lpwstr>
      </vt:variant>
      <vt:variant>
        <vt:lpwstr/>
      </vt:variant>
      <vt:variant>
        <vt:i4>2359300</vt:i4>
      </vt:variant>
      <vt:variant>
        <vt:i4>303</vt:i4>
      </vt:variant>
      <vt:variant>
        <vt:i4>0</vt:i4>
      </vt:variant>
      <vt:variant>
        <vt:i4>5</vt:i4>
      </vt:variant>
      <vt:variant>
        <vt:lpwstr>mailto:endersc@cliu.org</vt:lpwstr>
      </vt:variant>
      <vt:variant>
        <vt:lpwstr/>
      </vt:variant>
      <vt:variant>
        <vt:i4>2424862</vt:i4>
      </vt:variant>
      <vt:variant>
        <vt:i4>300</vt:i4>
      </vt:variant>
      <vt:variant>
        <vt:i4>0</vt:i4>
      </vt:variant>
      <vt:variant>
        <vt:i4>5</vt:i4>
      </vt:variant>
      <vt:variant>
        <vt:lpwstr>mailto:tbaileys@ciu20.org</vt:lpwstr>
      </vt:variant>
      <vt:variant>
        <vt:lpwstr/>
      </vt:variant>
      <vt:variant>
        <vt:i4>1507377</vt:i4>
      </vt:variant>
      <vt:variant>
        <vt:i4>297</vt:i4>
      </vt:variant>
      <vt:variant>
        <vt:i4>0</vt:i4>
      </vt:variant>
      <vt:variant>
        <vt:i4>5</vt:i4>
      </vt:variant>
      <vt:variant>
        <vt:lpwstr>mailto:achervanka@iu19.org</vt:lpwstr>
      </vt:variant>
      <vt:variant>
        <vt:lpwstr/>
      </vt:variant>
      <vt:variant>
        <vt:i4>6226018</vt:i4>
      </vt:variant>
      <vt:variant>
        <vt:i4>294</vt:i4>
      </vt:variant>
      <vt:variant>
        <vt:i4>0</vt:i4>
      </vt:variant>
      <vt:variant>
        <vt:i4>5</vt:i4>
      </vt:variant>
      <vt:variant>
        <vt:lpwstr>mailto:smccabe@liu18.org</vt:lpwstr>
      </vt:variant>
      <vt:variant>
        <vt:lpwstr/>
      </vt:variant>
      <vt:variant>
        <vt:i4>1114166</vt:i4>
      </vt:variant>
      <vt:variant>
        <vt:i4>291</vt:i4>
      </vt:variant>
      <vt:variant>
        <vt:i4>0</vt:i4>
      </vt:variant>
      <vt:variant>
        <vt:i4>5</vt:i4>
      </vt:variant>
      <vt:variant>
        <vt:lpwstr>mailto:avanfleet@iu17.org</vt:lpwstr>
      </vt:variant>
      <vt:variant>
        <vt:lpwstr/>
      </vt:variant>
      <vt:variant>
        <vt:i4>2621449</vt:i4>
      </vt:variant>
      <vt:variant>
        <vt:i4>288</vt:i4>
      </vt:variant>
      <vt:variant>
        <vt:i4>0</vt:i4>
      </vt:variant>
      <vt:variant>
        <vt:i4>5</vt:i4>
      </vt:variant>
      <vt:variant>
        <vt:lpwstr>mailto:academy@csiu.org</vt:lpwstr>
      </vt:variant>
      <vt:variant>
        <vt:lpwstr/>
      </vt:variant>
      <vt:variant>
        <vt:i4>7929929</vt:i4>
      </vt:variant>
      <vt:variant>
        <vt:i4>285</vt:i4>
      </vt:variant>
      <vt:variant>
        <vt:i4>0</vt:i4>
      </vt:variant>
      <vt:variant>
        <vt:i4>5</vt:i4>
      </vt:variant>
      <vt:variant>
        <vt:lpwstr>mailto:ccapozzoli@hannasd.org</vt:lpwstr>
      </vt:variant>
      <vt:variant>
        <vt:lpwstr/>
      </vt:variant>
      <vt:variant>
        <vt:i4>6291520</vt:i4>
      </vt:variant>
      <vt:variant>
        <vt:i4>282</vt:i4>
      </vt:variant>
      <vt:variant>
        <vt:i4>0</vt:i4>
      </vt:variant>
      <vt:variant>
        <vt:i4>5</vt:i4>
      </vt:variant>
      <vt:variant>
        <vt:lpwstr>mailto:roblip@berksiu.org</vt:lpwstr>
      </vt:variant>
      <vt:variant>
        <vt:lpwstr/>
      </vt:variant>
      <vt:variant>
        <vt:i4>6357108</vt:i4>
      </vt:variant>
      <vt:variant>
        <vt:i4>279</vt:i4>
      </vt:variant>
      <vt:variant>
        <vt:i4>0</vt:i4>
      </vt:variant>
      <vt:variant>
        <vt:i4>5</vt:i4>
      </vt:variant>
      <vt:variant>
        <vt:lpwstr>mailto:david_solon@iu13.org</vt:lpwstr>
      </vt:variant>
      <vt:variant>
        <vt:lpwstr/>
      </vt:variant>
      <vt:variant>
        <vt:i4>1179704</vt:i4>
      </vt:variant>
      <vt:variant>
        <vt:i4>276</vt:i4>
      </vt:variant>
      <vt:variant>
        <vt:i4>0</vt:i4>
      </vt:variant>
      <vt:variant>
        <vt:i4>5</vt:i4>
      </vt:variant>
      <vt:variant>
        <vt:lpwstr>mailto:amjohnston@iu12.org</vt:lpwstr>
      </vt:variant>
      <vt:variant>
        <vt:lpwstr/>
      </vt:variant>
      <vt:variant>
        <vt:i4>2949126</vt:i4>
      </vt:variant>
      <vt:variant>
        <vt:i4>273</vt:i4>
      </vt:variant>
      <vt:variant>
        <vt:i4>0</vt:i4>
      </vt:variant>
      <vt:variant>
        <vt:i4>5</vt:i4>
      </vt:variant>
      <vt:variant>
        <vt:lpwstr>mailto:jkobeski@tiu11.org</vt:lpwstr>
      </vt:variant>
      <vt:variant>
        <vt:lpwstr/>
      </vt:variant>
      <vt:variant>
        <vt:i4>5767280</vt:i4>
      </vt:variant>
      <vt:variant>
        <vt:i4>270</vt:i4>
      </vt:variant>
      <vt:variant>
        <vt:i4>0</vt:i4>
      </vt:variant>
      <vt:variant>
        <vt:i4>5</vt:i4>
      </vt:variant>
      <vt:variant>
        <vt:lpwstr>mailto:edcatherman@ciu10.org</vt:lpwstr>
      </vt:variant>
      <vt:variant>
        <vt:lpwstr/>
      </vt:variant>
      <vt:variant>
        <vt:i4>6422558</vt:i4>
      </vt:variant>
      <vt:variant>
        <vt:i4>267</vt:i4>
      </vt:variant>
      <vt:variant>
        <vt:i4>0</vt:i4>
      </vt:variant>
      <vt:variant>
        <vt:i4>5</vt:i4>
      </vt:variant>
      <vt:variant>
        <vt:lpwstr>mailto:tdynda@iu9.org</vt:lpwstr>
      </vt:variant>
      <vt:variant>
        <vt:lpwstr/>
      </vt:variant>
      <vt:variant>
        <vt:i4>7929921</vt:i4>
      </vt:variant>
      <vt:variant>
        <vt:i4>264</vt:i4>
      </vt:variant>
      <vt:variant>
        <vt:i4>0</vt:i4>
      </vt:variant>
      <vt:variant>
        <vt:i4>5</vt:i4>
      </vt:variant>
      <vt:variant>
        <vt:lpwstr>mailto:bcalhoun@iu08.org</vt:lpwstr>
      </vt:variant>
      <vt:variant>
        <vt:lpwstr/>
      </vt:variant>
      <vt:variant>
        <vt:i4>6684745</vt:i4>
      </vt:variant>
      <vt:variant>
        <vt:i4>261</vt:i4>
      </vt:variant>
      <vt:variant>
        <vt:i4>0</vt:i4>
      </vt:variant>
      <vt:variant>
        <vt:i4>5</vt:i4>
      </vt:variant>
      <vt:variant>
        <vt:lpwstr>mailto:cshaffer@wiu.k12.pa.us</vt:lpwstr>
      </vt:variant>
      <vt:variant>
        <vt:lpwstr/>
      </vt:variant>
      <vt:variant>
        <vt:i4>3997771</vt:i4>
      </vt:variant>
      <vt:variant>
        <vt:i4>258</vt:i4>
      </vt:variant>
      <vt:variant>
        <vt:i4>0</vt:i4>
      </vt:variant>
      <vt:variant>
        <vt:i4>5</vt:i4>
      </vt:variant>
      <vt:variant>
        <vt:lpwstr>mailto:kpruitt@riu6.org</vt:lpwstr>
      </vt:variant>
      <vt:variant>
        <vt:lpwstr/>
      </vt:variant>
      <vt:variant>
        <vt:i4>2949221</vt:i4>
      </vt:variant>
      <vt:variant>
        <vt:i4>255</vt:i4>
      </vt:variant>
      <vt:variant>
        <vt:i4>0</vt:i4>
      </vt:variant>
      <vt:variant>
        <vt:i4>5</vt:i4>
      </vt:variant>
      <vt:variant>
        <vt:lpwstr>mailto:katy_wolfrom@iu5.org</vt:lpwstr>
      </vt:variant>
      <vt:variant>
        <vt:lpwstr/>
      </vt:variant>
      <vt:variant>
        <vt:i4>786471</vt:i4>
      </vt:variant>
      <vt:variant>
        <vt:i4>252</vt:i4>
      </vt:variant>
      <vt:variant>
        <vt:i4>0</vt:i4>
      </vt:variant>
      <vt:variant>
        <vt:i4>5</vt:i4>
      </vt:variant>
      <vt:variant>
        <vt:lpwstr>mailto:jgallagher@iroquois.iu5.org</vt:lpwstr>
      </vt:variant>
      <vt:variant>
        <vt:lpwstr/>
      </vt:variant>
      <vt:variant>
        <vt:i4>65612</vt:i4>
      </vt:variant>
      <vt:variant>
        <vt:i4>249</vt:i4>
      </vt:variant>
      <vt:variant>
        <vt:i4>0</vt:i4>
      </vt:variant>
      <vt:variant>
        <vt:i4>5</vt:i4>
      </vt:variant>
      <vt:variant>
        <vt:lpwstr>mailto:scott_powner@miu4.k12.pa.us</vt:lpwstr>
      </vt:variant>
      <vt:variant>
        <vt:lpwstr/>
      </vt:variant>
      <vt:variant>
        <vt:i4>7929924</vt:i4>
      </vt:variant>
      <vt:variant>
        <vt:i4>246</vt:i4>
      </vt:variant>
      <vt:variant>
        <vt:i4>0</vt:i4>
      </vt:variant>
      <vt:variant>
        <vt:i4>5</vt:i4>
      </vt:variant>
      <vt:variant>
        <vt:lpwstr>mailto:kevin.conner@aiu3.net</vt:lpwstr>
      </vt:variant>
      <vt:variant>
        <vt:lpwstr/>
      </vt:variant>
      <vt:variant>
        <vt:i4>7012353</vt:i4>
      </vt:variant>
      <vt:variant>
        <vt:i4>243</vt:i4>
      </vt:variant>
      <vt:variant>
        <vt:i4>0</vt:i4>
      </vt:variant>
      <vt:variant>
        <vt:i4>5</vt:i4>
      </vt:variant>
      <vt:variant>
        <vt:lpwstr>mailto:mshields1@pghboe.net</vt:lpwstr>
      </vt:variant>
      <vt:variant>
        <vt:lpwstr/>
      </vt:variant>
      <vt:variant>
        <vt:i4>1376356</vt:i4>
      </vt:variant>
      <vt:variant>
        <vt:i4>240</vt:i4>
      </vt:variant>
      <vt:variant>
        <vt:i4>0</vt:i4>
      </vt:variant>
      <vt:variant>
        <vt:i4>5</vt:i4>
      </vt:variant>
      <vt:variant>
        <vt:lpwstr>mailto:klines@iu1.k12.pa.us</vt:lpwstr>
      </vt:variant>
      <vt:variant>
        <vt:lpwstr/>
      </vt:variant>
      <vt:variant>
        <vt:i4>7536647</vt:i4>
      </vt:variant>
      <vt:variant>
        <vt:i4>237</vt:i4>
      </vt:variant>
      <vt:variant>
        <vt:i4>0</vt:i4>
      </vt:variant>
      <vt:variant>
        <vt:i4>5</vt:i4>
      </vt:variant>
      <vt:variant>
        <vt:lpwstr>mailto:ra-c4f@state.pa.us</vt:lpwstr>
      </vt:variant>
      <vt:variant>
        <vt:lpwstr/>
      </vt:variant>
      <vt:variant>
        <vt:i4>2162814</vt:i4>
      </vt:variant>
      <vt:variant>
        <vt:i4>234</vt:i4>
      </vt:variant>
      <vt:variant>
        <vt:i4>0</vt:i4>
      </vt:variant>
      <vt:variant>
        <vt:i4>5</vt:i4>
      </vt:variant>
      <vt:variant>
        <vt:lpwstr>http://www.portal.state.pa.us/portal/server.pt/gateway/PTARGS_0_267219_221275_0_0_18/year2-CFF Coach Job Description1.doc</vt:lpwstr>
      </vt:variant>
      <vt:variant>
        <vt:lpwstr/>
      </vt:variant>
      <vt:variant>
        <vt:i4>7602216</vt:i4>
      </vt:variant>
      <vt:variant>
        <vt:i4>231</vt:i4>
      </vt:variant>
      <vt:variant>
        <vt:i4>0</vt:i4>
      </vt:variant>
      <vt:variant>
        <vt:i4>5</vt:i4>
      </vt:variant>
      <vt:variant>
        <vt:lpwstr>http://www.embeddedlearningacademy.com/pde/21/faq/</vt:lpwstr>
      </vt:variant>
      <vt:variant>
        <vt:lpwstr/>
      </vt:variant>
      <vt:variant>
        <vt:i4>1376270</vt:i4>
      </vt:variant>
      <vt:variant>
        <vt:i4>228</vt:i4>
      </vt:variant>
      <vt:variant>
        <vt:i4>0</vt:i4>
      </vt:variant>
      <vt:variant>
        <vt:i4>5</vt:i4>
      </vt:variant>
      <vt:variant>
        <vt:lpwstr>http://www.embeddedlearningacademy.com/pde/21</vt:lpwstr>
      </vt:variant>
      <vt:variant>
        <vt:lpwstr/>
      </vt:variant>
      <vt:variant>
        <vt:i4>1376270</vt:i4>
      </vt:variant>
      <vt:variant>
        <vt:i4>225</vt:i4>
      </vt:variant>
      <vt:variant>
        <vt:i4>0</vt:i4>
      </vt:variant>
      <vt:variant>
        <vt:i4>5</vt:i4>
      </vt:variant>
      <vt:variant>
        <vt:lpwstr>http://www.embeddedlearningacademy.com/pde/21</vt:lpwstr>
      </vt:variant>
      <vt:variant>
        <vt:lpwstr/>
      </vt:variant>
      <vt:variant>
        <vt:i4>5832777</vt:i4>
      </vt:variant>
      <vt:variant>
        <vt:i4>222</vt:i4>
      </vt:variant>
      <vt:variant>
        <vt:i4>0</vt:i4>
      </vt:variant>
      <vt:variant>
        <vt:i4>5</vt:i4>
      </vt:variant>
      <vt:variant>
        <vt:lpwstr>http://www.professionalpractice.org/</vt:lpwstr>
      </vt:variant>
      <vt:variant>
        <vt:lpwstr/>
      </vt:variant>
      <vt:variant>
        <vt:i4>1703974</vt:i4>
      </vt:variant>
      <vt:variant>
        <vt:i4>219</vt:i4>
      </vt:variant>
      <vt:variant>
        <vt:i4>0</vt:i4>
      </vt:variant>
      <vt:variant>
        <vt:i4>5</vt:i4>
      </vt:variant>
      <vt:variant>
        <vt:lpwstr>http://www.portal.state.pa.us/portal/server.pt/community/classrooms_for_the_future/8911/calendar/536124</vt:lpwstr>
      </vt:variant>
      <vt:variant>
        <vt:lpwstr/>
      </vt:variant>
      <vt:variant>
        <vt:i4>4718704</vt:i4>
      </vt:variant>
      <vt:variant>
        <vt:i4>216</vt:i4>
      </vt:variant>
      <vt:variant>
        <vt:i4>0</vt:i4>
      </vt:variant>
      <vt:variant>
        <vt:i4>5</vt:i4>
      </vt:variant>
      <vt:variant>
        <vt:lpwstr>mailto:c-mirwise@state.pa.us</vt:lpwstr>
      </vt:variant>
      <vt:variant>
        <vt:lpwstr/>
      </vt:variant>
      <vt:variant>
        <vt:i4>2555918</vt:i4>
      </vt:variant>
      <vt:variant>
        <vt:i4>213</vt:i4>
      </vt:variant>
      <vt:variant>
        <vt:i4>0</vt:i4>
      </vt:variant>
      <vt:variant>
        <vt:i4>5</vt:i4>
      </vt:variant>
      <vt:variant>
        <vt:lpwstr>mailto:brohler@caiu.org</vt:lpwstr>
      </vt:variant>
      <vt:variant>
        <vt:lpwstr/>
      </vt:variant>
      <vt:variant>
        <vt:i4>3735573</vt:i4>
      </vt:variant>
      <vt:variant>
        <vt:i4>210</vt:i4>
      </vt:variant>
      <vt:variant>
        <vt:i4>0</vt:i4>
      </vt:variant>
      <vt:variant>
        <vt:i4>5</vt:i4>
      </vt:variant>
      <vt:variant>
        <vt:lpwstr>mailto:c-hjobe@state.pa.us</vt:lpwstr>
      </vt:variant>
      <vt:variant>
        <vt:lpwstr/>
      </vt:variant>
      <vt:variant>
        <vt:i4>1572974</vt:i4>
      </vt:variant>
      <vt:variant>
        <vt:i4>207</vt:i4>
      </vt:variant>
      <vt:variant>
        <vt:i4>0</vt:i4>
      </vt:variant>
      <vt:variant>
        <vt:i4>5</vt:i4>
      </vt:variant>
      <vt:variant>
        <vt:lpwstr>mailto:CFFENGLISH@MAILINGLIST.CAIU.ORG</vt:lpwstr>
      </vt:variant>
      <vt:variant>
        <vt:lpwstr/>
      </vt:variant>
      <vt:variant>
        <vt:i4>786556</vt:i4>
      </vt:variant>
      <vt:variant>
        <vt:i4>204</vt:i4>
      </vt:variant>
      <vt:variant>
        <vt:i4>0</vt:i4>
      </vt:variant>
      <vt:variant>
        <vt:i4>5</vt:i4>
      </vt:variant>
      <vt:variant>
        <vt:lpwstr>mailto:CFFSCIENCE@MAILINGLIST.CAIU.ORG</vt:lpwstr>
      </vt:variant>
      <vt:variant>
        <vt:lpwstr/>
      </vt:variant>
      <vt:variant>
        <vt:i4>3080284</vt:i4>
      </vt:variant>
      <vt:variant>
        <vt:i4>201</vt:i4>
      </vt:variant>
      <vt:variant>
        <vt:i4>0</vt:i4>
      </vt:variant>
      <vt:variant>
        <vt:i4>5</vt:i4>
      </vt:variant>
      <vt:variant>
        <vt:lpwstr>mailto:CFFMATH@MAILINGLIST.CAIU.ORG</vt:lpwstr>
      </vt:variant>
      <vt:variant>
        <vt:lpwstr/>
      </vt:variant>
      <vt:variant>
        <vt:i4>7733248</vt:i4>
      </vt:variant>
      <vt:variant>
        <vt:i4>198</vt:i4>
      </vt:variant>
      <vt:variant>
        <vt:i4>0</vt:i4>
      </vt:variant>
      <vt:variant>
        <vt:i4>5</vt:i4>
      </vt:variant>
      <vt:variant>
        <vt:lpwstr>mailto:CFFSOCIALSTUDIES@MAILINGLIST.CAIU.ORG</vt:lpwstr>
      </vt:variant>
      <vt:variant>
        <vt:lpwstr/>
      </vt:variant>
      <vt:variant>
        <vt:i4>1376315</vt:i4>
      </vt:variant>
      <vt:variant>
        <vt:i4>195</vt:i4>
      </vt:variant>
      <vt:variant>
        <vt:i4>0</vt:i4>
      </vt:variant>
      <vt:variant>
        <vt:i4>5</vt:i4>
      </vt:variant>
      <vt:variant>
        <vt:lpwstr>mailto:CFFDATA@MAILINGLIST%3ECAIU.ORG</vt:lpwstr>
      </vt:variant>
      <vt:variant>
        <vt:lpwstr/>
      </vt:variant>
      <vt:variant>
        <vt:i4>6619143</vt:i4>
      </vt:variant>
      <vt:variant>
        <vt:i4>192</vt:i4>
      </vt:variant>
      <vt:variant>
        <vt:i4>0</vt:i4>
      </vt:variant>
      <vt:variant>
        <vt:i4>5</vt:i4>
      </vt:variant>
      <vt:variant>
        <vt:lpwstr>mailto:CFFCOACH@MAILINGLIST.CAIU.ORG</vt:lpwstr>
      </vt:variant>
      <vt:variant>
        <vt:lpwstr/>
      </vt:variant>
      <vt:variant>
        <vt:i4>2818130</vt:i4>
      </vt:variant>
      <vt:variant>
        <vt:i4>189</vt:i4>
      </vt:variant>
      <vt:variant>
        <vt:i4>0</vt:i4>
      </vt:variant>
      <vt:variant>
        <vt:i4>5</vt:i4>
      </vt:variant>
      <vt:variant>
        <vt:lpwstr>mailto:CFFTECH@MAILINGLIST.CAIU.ORG</vt:lpwstr>
      </vt:variant>
      <vt:variant>
        <vt:lpwstr/>
      </vt:variant>
      <vt:variant>
        <vt:i4>2162772</vt:i4>
      </vt:variant>
      <vt:variant>
        <vt:i4>186</vt:i4>
      </vt:variant>
      <vt:variant>
        <vt:i4>0</vt:i4>
      </vt:variant>
      <vt:variant>
        <vt:i4>5</vt:i4>
      </vt:variant>
      <vt:variant>
        <vt:lpwstr>mailto:CFFCURR@MAILINGLIST.CAIU.ORG</vt:lpwstr>
      </vt:variant>
      <vt:variant>
        <vt:lpwstr/>
      </vt:variant>
      <vt:variant>
        <vt:i4>4915241</vt:i4>
      </vt:variant>
      <vt:variant>
        <vt:i4>183</vt:i4>
      </vt:variant>
      <vt:variant>
        <vt:i4>0</vt:i4>
      </vt:variant>
      <vt:variant>
        <vt:i4>5</vt:i4>
      </vt:variant>
      <vt:variant>
        <vt:lpwstr>mailto:CFFPRINICPALS@MAILINGLIST.CAIU.ORG</vt:lpwstr>
      </vt:variant>
      <vt:variant>
        <vt:lpwstr/>
      </vt:variant>
      <vt:variant>
        <vt:i4>4522036</vt:i4>
      </vt:variant>
      <vt:variant>
        <vt:i4>180</vt:i4>
      </vt:variant>
      <vt:variant>
        <vt:i4>0</vt:i4>
      </vt:variant>
      <vt:variant>
        <vt:i4>5</vt:i4>
      </vt:variant>
      <vt:variant>
        <vt:lpwstr>mailto:CFFSUPERS@MAILINGLIST.CAIU.ORG</vt:lpwstr>
      </vt:variant>
      <vt:variant>
        <vt:lpwstr/>
      </vt:variant>
      <vt:variant>
        <vt:i4>7471109</vt:i4>
      </vt:variant>
      <vt:variant>
        <vt:i4>177</vt:i4>
      </vt:variant>
      <vt:variant>
        <vt:i4>0</vt:i4>
      </vt:variant>
      <vt:variant>
        <vt:i4>5</vt:i4>
      </vt:variant>
      <vt:variant>
        <vt:lpwstr>mailto:listserv@mailinglist.caiu.org</vt:lpwstr>
      </vt:variant>
      <vt:variant>
        <vt:lpwstr/>
      </vt:variant>
      <vt:variant>
        <vt:i4>6750321</vt:i4>
      </vt:variant>
      <vt:variant>
        <vt:i4>174</vt:i4>
      </vt:variant>
      <vt:variant>
        <vt:i4>0</vt:i4>
      </vt:variant>
      <vt:variant>
        <vt:i4>5</vt:i4>
      </vt:variant>
      <vt:variant>
        <vt:lpwstr/>
      </vt:variant>
      <vt:variant>
        <vt:lpwstr>QuickLinks</vt:lpwstr>
      </vt:variant>
      <vt:variant>
        <vt:i4>1835017</vt:i4>
      </vt:variant>
      <vt:variant>
        <vt:i4>171</vt:i4>
      </vt:variant>
      <vt:variant>
        <vt:i4>0</vt:i4>
      </vt:variant>
      <vt:variant>
        <vt:i4>5</vt:i4>
      </vt:variant>
      <vt:variant>
        <vt:lpwstr/>
      </vt:variant>
      <vt:variant>
        <vt:lpwstr>CFFImpact</vt:lpwstr>
      </vt:variant>
      <vt:variant>
        <vt:i4>1507347</vt:i4>
      </vt:variant>
      <vt:variant>
        <vt:i4>168</vt:i4>
      </vt:variant>
      <vt:variant>
        <vt:i4>0</vt:i4>
      </vt:variant>
      <vt:variant>
        <vt:i4>5</vt:i4>
      </vt:variant>
      <vt:variant>
        <vt:lpwstr/>
      </vt:variant>
      <vt:variant>
        <vt:lpwstr>Subjectareawikis</vt:lpwstr>
      </vt:variant>
      <vt:variant>
        <vt:i4>1114124</vt:i4>
      </vt:variant>
      <vt:variant>
        <vt:i4>165</vt:i4>
      </vt:variant>
      <vt:variant>
        <vt:i4>0</vt:i4>
      </vt:variant>
      <vt:variant>
        <vt:i4>5</vt:i4>
      </vt:variant>
      <vt:variant>
        <vt:lpwstr/>
      </vt:variant>
      <vt:variant>
        <vt:lpwstr>AddtlRes</vt:lpwstr>
      </vt:variant>
      <vt:variant>
        <vt:i4>458765</vt:i4>
      </vt:variant>
      <vt:variant>
        <vt:i4>162</vt:i4>
      </vt:variant>
      <vt:variant>
        <vt:i4>0</vt:i4>
      </vt:variant>
      <vt:variant>
        <vt:i4>5</vt:i4>
      </vt:variant>
      <vt:variant>
        <vt:lpwstr/>
      </vt:variant>
      <vt:variant>
        <vt:lpwstr>AALF</vt:lpwstr>
      </vt:variant>
      <vt:variant>
        <vt:i4>1441821</vt:i4>
      </vt:variant>
      <vt:variant>
        <vt:i4>159</vt:i4>
      </vt:variant>
      <vt:variant>
        <vt:i4>0</vt:i4>
      </vt:variant>
      <vt:variant>
        <vt:i4>5</vt:i4>
      </vt:variant>
      <vt:variant>
        <vt:lpwstr/>
      </vt:variant>
      <vt:variant>
        <vt:lpwstr>ISTE</vt:lpwstr>
      </vt:variant>
      <vt:variant>
        <vt:i4>1048576</vt:i4>
      </vt:variant>
      <vt:variant>
        <vt:i4>156</vt:i4>
      </vt:variant>
      <vt:variant>
        <vt:i4>0</vt:i4>
      </vt:variant>
      <vt:variant>
        <vt:i4>5</vt:i4>
      </vt:variant>
      <vt:variant>
        <vt:lpwstr/>
      </vt:variant>
      <vt:variant>
        <vt:lpwstr>ProfessionalOrganizations</vt:lpwstr>
      </vt:variant>
      <vt:variant>
        <vt:i4>720908</vt:i4>
      </vt:variant>
      <vt:variant>
        <vt:i4>153</vt:i4>
      </vt:variant>
      <vt:variant>
        <vt:i4>0</vt:i4>
      </vt:variant>
      <vt:variant>
        <vt:i4>5</vt:i4>
      </vt:variant>
      <vt:variant>
        <vt:lpwstr/>
      </vt:variant>
      <vt:variant>
        <vt:lpwstr>PennState</vt:lpwstr>
      </vt:variant>
      <vt:variant>
        <vt:i4>851969</vt:i4>
      </vt:variant>
      <vt:variant>
        <vt:i4>150</vt:i4>
      </vt:variant>
      <vt:variant>
        <vt:i4>0</vt:i4>
      </vt:variant>
      <vt:variant>
        <vt:i4>5</vt:i4>
      </vt:variant>
      <vt:variant>
        <vt:lpwstr/>
      </vt:variant>
      <vt:variant>
        <vt:lpwstr>PeteandC</vt:lpwstr>
      </vt:variant>
      <vt:variant>
        <vt:i4>7078013</vt:i4>
      </vt:variant>
      <vt:variant>
        <vt:i4>147</vt:i4>
      </vt:variant>
      <vt:variant>
        <vt:i4>0</vt:i4>
      </vt:variant>
      <vt:variant>
        <vt:i4>5</vt:i4>
      </vt:variant>
      <vt:variant>
        <vt:lpwstr/>
      </vt:variant>
      <vt:variant>
        <vt:lpwstr>Recommended</vt:lpwstr>
      </vt:variant>
      <vt:variant>
        <vt:i4>786449</vt:i4>
      </vt:variant>
      <vt:variant>
        <vt:i4>144</vt:i4>
      </vt:variant>
      <vt:variant>
        <vt:i4>0</vt:i4>
      </vt:variant>
      <vt:variant>
        <vt:i4>5</vt:i4>
      </vt:variant>
      <vt:variant>
        <vt:lpwstr/>
      </vt:variant>
      <vt:variant>
        <vt:lpwstr>SummerSuggestions</vt:lpwstr>
      </vt:variant>
      <vt:variant>
        <vt:i4>26</vt:i4>
      </vt:variant>
      <vt:variant>
        <vt:i4>141</vt:i4>
      </vt:variant>
      <vt:variant>
        <vt:i4>0</vt:i4>
      </vt:variant>
      <vt:variant>
        <vt:i4>5</vt:i4>
      </vt:variant>
      <vt:variant>
        <vt:lpwstr/>
      </vt:variant>
      <vt:variant>
        <vt:lpwstr>BestPracticesInstallation</vt:lpwstr>
      </vt:variant>
      <vt:variant>
        <vt:i4>1507343</vt:i4>
      </vt:variant>
      <vt:variant>
        <vt:i4>138</vt:i4>
      </vt:variant>
      <vt:variant>
        <vt:i4>0</vt:i4>
      </vt:variant>
      <vt:variant>
        <vt:i4>5</vt:i4>
      </vt:variant>
      <vt:variant>
        <vt:lpwstr/>
      </vt:variant>
      <vt:variant>
        <vt:lpwstr>EquipmentInstallation</vt:lpwstr>
      </vt:variant>
      <vt:variant>
        <vt:i4>327703</vt:i4>
      </vt:variant>
      <vt:variant>
        <vt:i4>135</vt:i4>
      </vt:variant>
      <vt:variant>
        <vt:i4>0</vt:i4>
      </vt:variant>
      <vt:variant>
        <vt:i4>5</vt:i4>
      </vt:variant>
      <vt:variant>
        <vt:lpwstr/>
      </vt:variant>
      <vt:variant>
        <vt:lpwstr>QuestionsAnswers</vt:lpwstr>
      </vt:variant>
      <vt:variant>
        <vt:i4>8257653</vt:i4>
      </vt:variant>
      <vt:variant>
        <vt:i4>132</vt:i4>
      </vt:variant>
      <vt:variant>
        <vt:i4>0</vt:i4>
      </vt:variant>
      <vt:variant>
        <vt:i4>5</vt:i4>
      </vt:variant>
      <vt:variant>
        <vt:lpwstr/>
      </vt:variant>
      <vt:variant>
        <vt:lpwstr>DGSWebsite</vt:lpwstr>
      </vt:variant>
      <vt:variant>
        <vt:i4>8126579</vt:i4>
      </vt:variant>
      <vt:variant>
        <vt:i4>129</vt:i4>
      </vt:variant>
      <vt:variant>
        <vt:i4>0</vt:i4>
      </vt:variant>
      <vt:variant>
        <vt:i4>5</vt:i4>
      </vt:variant>
      <vt:variant>
        <vt:lpwstr/>
      </vt:variant>
      <vt:variant>
        <vt:lpwstr>CDWGCFFwebsite</vt:lpwstr>
      </vt:variant>
      <vt:variant>
        <vt:i4>1376277</vt:i4>
      </vt:variant>
      <vt:variant>
        <vt:i4>126</vt:i4>
      </vt:variant>
      <vt:variant>
        <vt:i4>0</vt:i4>
      </vt:variant>
      <vt:variant>
        <vt:i4>5</vt:i4>
      </vt:variant>
      <vt:variant>
        <vt:lpwstr/>
      </vt:variant>
      <vt:variant>
        <vt:lpwstr>AppleCFFsite</vt:lpwstr>
      </vt:variant>
      <vt:variant>
        <vt:i4>8323184</vt:i4>
      </vt:variant>
      <vt:variant>
        <vt:i4>123</vt:i4>
      </vt:variant>
      <vt:variant>
        <vt:i4>0</vt:i4>
      </vt:variant>
      <vt:variant>
        <vt:i4>5</vt:i4>
      </vt:variant>
      <vt:variant>
        <vt:lpwstr/>
      </vt:variant>
      <vt:variant>
        <vt:lpwstr>VendorSites</vt:lpwstr>
      </vt:variant>
      <vt:variant>
        <vt:i4>6553722</vt:i4>
      </vt:variant>
      <vt:variant>
        <vt:i4>120</vt:i4>
      </vt:variant>
      <vt:variant>
        <vt:i4>0</vt:i4>
      </vt:variant>
      <vt:variant>
        <vt:i4>5</vt:i4>
      </vt:variant>
      <vt:variant>
        <vt:lpwstr/>
      </vt:variant>
      <vt:variant>
        <vt:lpwstr>Actions</vt:lpwstr>
      </vt:variant>
      <vt:variant>
        <vt:i4>6291583</vt:i4>
      </vt:variant>
      <vt:variant>
        <vt:i4>117</vt:i4>
      </vt:variant>
      <vt:variant>
        <vt:i4>0</vt:i4>
      </vt:variant>
      <vt:variant>
        <vt:i4>5</vt:i4>
      </vt:variant>
      <vt:variant>
        <vt:lpwstr/>
      </vt:variant>
      <vt:variant>
        <vt:lpwstr>SiteReadinessChecklist</vt:lpwstr>
      </vt:variant>
      <vt:variant>
        <vt:i4>7602303</vt:i4>
      </vt:variant>
      <vt:variant>
        <vt:i4>114</vt:i4>
      </vt:variant>
      <vt:variant>
        <vt:i4>0</vt:i4>
      </vt:variant>
      <vt:variant>
        <vt:i4>5</vt:i4>
      </vt:variant>
      <vt:variant>
        <vt:lpwstr/>
      </vt:variant>
      <vt:variant>
        <vt:lpwstr>EquipmentContracts</vt:lpwstr>
      </vt:variant>
      <vt:variant>
        <vt:i4>6881380</vt:i4>
      </vt:variant>
      <vt:variant>
        <vt:i4>111</vt:i4>
      </vt:variant>
      <vt:variant>
        <vt:i4>0</vt:i4>
      </vt:variant>
      <vt:variant>
        <vt:i4>5</vt:i4>
      </vt:variant>
      <vt:variant>
        <vt:lpwstr/>
      </vt:variant>
      <vt:variant>
        <vt:lpwstr>Multimedia</vt:lpwstr>
      </vt:variant>
      <vt:variant>
        <vt:i4>1769499</vt:i4>
      </vt:variant>
      <vt:variant>
        <vt:i4>108</vt:i4>
      </vt:variant>
      <vt:variant>
        <vt:i4>0</vt:i4>
      </vt:variant>
      <vt:variant>
        <vt:i4>5</vt:i4>
      </vt:variant>
      <vt:variant>
        <vt:lpwstr/>
      </vt:variant>
      <vt:variant>
        <vt:lpwstr>PRKit</vt:lpwstr>
      </vt:variant>
      <vt:variant>
        <vt:i4>1114125</vt:i4>
      </vt:variant>
      <vt:variant>
        <vt:i4>105</vt:i4>
      </vt:variant>
      <vt:variant>
        <vt:i4>0</vt:i4>
      </vt:variant>
      <vt:variant>
        <vt:i4>5</vt:i4>
      </vt:variant>
      <vt:variant>
        <vt:lpwstr/>
      </vt:variant>
      <vt:variant>
        <vt:lpwstr>EdHUB</vt:lpwstr>
      </vt:variant>
      <vt:variant>
        <vt:i4>8257655</vt:i4>
      </vt:variant>
      <vt:variant>
        <vt:i4>102</vt:i4>
      </vt:variant>
      <vt:variant>
        <vt:i4>0</vt:i4>
      </vt:variant>
      <vt:variant>
        <vt:i4>5</vt:i4>
      </vt:variant>
      <vt:variant>
        <vt:lpwstr/>
      </vt:variant>
      <vt:variant>
        <vt:lpwstr>RegionalEvaluationMeetings</vt:lpwstr>
      </vt:variant>
      <vt:variant>
        <vt:i4>2031626</vt:i4>
      </vt:variant>
      <vt:variant>
        <vt:i4>99</vt:i4>
      </vt:variant>
      <vt:variant>
        <vt:i4>0</vt:i4>
      </vt:variant>
      <vt:variant>
        <vt:i4>5</vt:i4>
      </vt:variant>
      <vt:variant>
        <vt:lpwstr/>
      </vt:variant>
      <vt:variant>
        <vt:lpwstr>CFFEvaluationSchedule</vt:lpwstr>
      </vt:variant>
      <vt:variant>
        <vt:i4>8126573</vt:i4>
      </vt:variant>
      <vt:variant>
        <vt:i4>96</vt:i4>
      </vt:variant>
      <vt:variant>
        <vt:i4>0</vt:i4>
      </vt:variant>
      <vt:variant>
        <vt:i4>5</vt:i4>
      </vt:variant>
      <vt:variant>
        <vt:lpwstr/>
      </vt:variant>
      <vt:variant>
        <vt:lpwstr>CFFEvaluationDashboard</vt:lpwstr>
      </vt:variant>
      <vt:variant>
        <vt:i4>6357097</vt:i4>
      </vt:variant>
      <vt:variant>
        <vt:i4>93</vt:i4>
      </vt:variant>
      <vt:variant>
        <vt:i4>0</vt:i4>
      </vt:variant>
      <vt:variant>
        <vt:i4>5</vt:i4>
      </vt:variant>
      <vt:variant>
        <vt:lpwstr/>
      </vt:variant>
      <vt:variant>
        <vt:lpwstr>SchoolBasedAnalysisofImpact</vt:lpwstr>
      </vt:variant>
      <vt:variant>
        <vt:i4>983052</vt:i4>
      </vt:variant>
      <vt:variant>
        <vt:i4>90</vt:i4>
      </vt:variant>
      <vt:variant>
        <vt:i4>0</vt:i4>
      </vt:variant>
      <vt:variant>
        <vt:i4>5</vt:i4>
      </vt:variant>
      <vt:variant>
        <vt:lpwstr/>
      </vt:variant>
      <vt:variant>
        <vt:lpwstr>TeacherandStudentSurveys</vt:lpwstr>
      </vt:variant>
      <vt:variant>
        <vt:i4>655385</vt:i4>
      </vt:variant>
      <vt:variant>
        <vt:i4>87</vt:i4>
      </vt:variant>
      <vt:variant>
        <vt:i4>0</vt:i4>
      </vt:variant>
      <vt:variant>
        <vt:i4>5</vt:i4>
      </vt:variant>
      <vt:variant>
        <vt:lpwstr/>
      </vt:variant>
      <vt:variant>
        <vt:lpwstr>ClassroomObservations</vt:lpwstr>
      </vt:variant>
      <vt:variant>
        <vt:i4>524292</vt:i4>
      </vt:variant>
      <vt:variant>
        <vt:i4>84</vt:i4>
      </vt:variant>
      <vt:variant>
        <vt:i4>0</vt:i4>
      </vt:variant>
      <vt:variant>
        <vt:i4>5</vt:i4>
      </vt:variant>
      <vt:variant>
        <vt:lpwstr/>
      </vt:variant>
      <vt:variant>
        <vt:lpwstr>PATI</vt:lpwstr>
      </vt:variant>
      <vt:variant>
        <vt:i4>6684787</vt:i4>
      </vt:variant>
      <vt:variant>
        <vt:i4>81</vt:i4>
      </vt:variant>
      <vt:variant>
        <vt:i4>0</vt:i4>
      </vt:variant>
      <vt:variant>
        <vt:i4>5</vt:i4>
      </vt:variant>
      <vt:variant>
        <vt:lpwstr/>
      </vt:variant>
      <vt:variant>
        <vt:lpwstr>Evaluationoverview</vt:lpwstr>
      </vt:variant>
      <vt:variant>
        <vt:i4>8126570</vt:i4>
      </vt:variant>
      <vt:variant>
        <vt:i4>78</vt:i4>
      </vt:variant>
      <vt:variant>
        <vt:i4>0</vt:i4>
      </vt:variant>
      <vt:variant>
        <vt:i4>5</vt:i4>
      </vt:variant>
      <vt:variant>
        <vt:lpwstr/>
      </vt:variant>
      <vt:variant>
        <vt:lpwstr>Evaluation</vt:lpwstr>
      </vt:variant>
      <vt:variant>
        <vt:i4>7995498</vt:i4>
      </vt:variant>
      <vt:variant>
        <vt:i4>75</vt:i4>
      </vt:variant>
      <vt:variant>
        <vt:i4>0</vt:i4>
      </vt:variant>
      <vt:variant>
        <vt:i4>5</vt:i4>
      </vt:variant>
      <vt:variant>
        <vt:lpwstr/>
      </vt:variant>
      <vt:variant>
        <vt:lpwstr>CapitolDay</vt:lpwstr>
      </vt:variant>
      <vt:variant>
        <vt:i4>8061032</vt:i4>
      </vt:variant>
      <vt:variant>
        <vt:i4>72</vt:i4>
      </vt:variant>
      <vt:variant>
        <vt:i4>0</vt:i4>
      </vt:variant>
      <vt:variant>
        <vt:i4>5</vt:i4>
      </vt:variant>
      <vt:variant>
        <vt:lpwstr/>
      </vt:variant>
      <vt:variant>
        <vt:lpwstr>Librarians</vt:lpwstr>
      </vt:variant>
      <vt:variant>
        <vt:i4>3145824</vt:i4>
      </vt:variant>
      <vt:variant>
        <vt:i4>69</vt:i4>
      </vt:variant>
      <vt:variant>
        <vt:i4>0</vt:i4>
      </vt:variant>
      <vt:variant>
        <vt:i4>5</vt:i4>
      </vt:variant>
      <vt:variant>
        <vt:lpwstr/>
      </vt:variant>
      <vt:variant>
        <vt:lpwstr>PreconfAdminPSU1to1</vt:lpwstr>
      </vt:variant>
      <vt:variant>
        <vt:i4>1638407</vt:i4>
      </vt:variant>
      <vt:variant>
        <vt:i4>66</vt:i4>
      </vt:variant>
      <vt:variant>
        <vt:i4>0</vt:i4>
      </vt:variant>
      <vt:variant>
        <vt:i4>5</vt:i4>
      </vt:variant>
      <vt:variant>
        <vt:lpwstr/>
      </vt:variant>
      <vt:variant>
        <vt:lpwstr>PreconfAdminsPete</vt:lpwstr>
      </vt:variant>
      <vt:variant>
        <vt:i4>6684785</vt:i4>
      </vt:variant>
      <vt:variant>
        <vt:i4>63</vt:i4>
      </vt:variant>
      <vt:variant>
        <vt:i4>0</vt:i4>
      </vt:variant>
      <vt:variant>
        <vt:i4>5</vt:i4>
      </vt:variant>
      <vt:variant>
        <vt:lpwstr/>
      </vt:variant>
      <vt:variant>
        <vt:lpwstr>PreconfCoachesPete</vt:lpwstr>
      </vt:variant>
      <vt:variant>
        <vt:i4>1441813</vt:i4>
      </vt:variant>
      <vt:variant>
        <vt:i4>60</vt:i4>
      </vt:variant>
      <vt:variant>
        <vt:i4>0</vt:i4>
      </vt:variant>
      <vt:variant>
        <vt:i4>5</vt:i4>
      </vt:variant>
      <vt:variant>
        <vt:lpwstr/>
      </vt:variant>
      <vt:variant>
        <vt:lpwstr>OtherProfessional</vt:lpwstr>
      </vt:variant>
      <vt:variant>
        <vt:i4>589844</vt:i4>
      </vt:variant>
      <vt:variant>
        <vt:i4>57</vt:i4>
      </vt:variant>
      <vt:variant>
        <vt:i4>0</vt:i4>
      </vt:variant>
      <vt:variant>
        <vt:i4>5</vt:i4>
      </vt:variant>
      <vt:variant>
        <vt:lpwstr/>
      </vt:variant>
      <vt:variant>
        <vt:lpwstr>IUTIMPDE</vt:lpwstr>
      </vt:variant>
      <vt:variant>
        <vt:i4>7143541</vt:i4>
      </vt:variant>
      <vt:variant>
        <vt:i4>54</vt:i4>
      </vt:variant>
      <vt:variant>
        <vt:i4>0</vt:i4>
      </vt:variant>
      <vt:variant>
        <vt:i4>5</vt:i4>
      </vt:variant>
      <vt:variant>
        <vt:lpwstr/>
      </vt:variant>
      <vt:variant>
        <vt:lpwstr>PDEcoachmentors</vt:lpwstr>
      </vt:variant>
      <vt:variant>
        <vt:i4>589844</vt:i4>
      </vt:variant>
      <vt:variant>
        <vt:i4>51</vt:i4>
      </vt:variant>
      <vt:variant>
        <vt:i4>0</vt:i4>
      </vt:variant>
      <vt:variant>
        <vt:i4>5</vt:i4>
      </vt:variant>
      <vt:variant>
        <vt:lpwstr/>
      </vt:variant>
      <vt:variant>
        <vt:lpwstr>IUTIMPDE</vt:lpwstr>
      </vt:variant>
      <vt:variant>
        <vt:i4>917505</vt:i4>
      </vt:variant>
      <vt:variant>
        <vt:i4>48</vt:i4>
      </vt:variant>
      <vt:variant>
        <vt:i4>0</vt:i4>
      </vt:variant>
      <vt:variant>
        <vt:i4>5</vt:i4>
      </vt:variant>
      <vt:variant>
        <vt:lpwstr/>
      </vt:variant>
      <vt:variant>
        <vt:lpwstr>CoadhesEquip</vt:lpwstr>
      </vt:variant>
      <vt:variant>
        <vt:i4>1966111</vt:i4>
      </vt:variant>
      <vt:variant>
        <vt:i4>45</vt:i4>
      </vt:variant>
      <vt:variant>
        <vt:i4>0</vt:i4>
      </vt:variant>
      <vt:variant>
        <vt:i4>5</vt:i4>
      </vt:variant>
      <vt:variant>
        <vt:lpwstr/>
      </vt:variant>
      <vt:variant>
        <vt:lpwstr>Coachfundingcaiu</vt:lpwstr>
      </vt:variant>
      <vt:variant>
        <vt:i4>655381</vt:i4>
      </vt:variant>
      <vt:variant>
        <vt:i4>42</vt:i4>
      </vt:variant>
      <vt:variant>
        <vt:i4>0</vt:i4>
      </vt:variant>
      <vt:variant>
        <vt:i4>5</vt:i4>
      </vt:variant>
      <vt:variant>
        <vt:lpwstr/>
      </vt:variant>
      <vt:variant>
        <vt:lpwstr>CoachFunding</vt:lpwstr>
      </vt:variant>
      <vt:variant>
        <vt:i4>7667817</vt:i4>
      </vt:variant>
      <vt:variant>
        <vt:i4>39</vt:i4>
      </vt:variant>
      <vt:variant>
        <vt:i4>0</vt:i4>
      </vt:variant>
      <vt:variant>
        <vt:i4>5</vt:i4>
      </vt:variant>
      <vt:variant>
        <vt:lpwstr/>
      </vt:variant>
      <vt:variant>
        <vt:lpwstr>FinancialRecon</vt:lpwstr>
      </vt:variant>
      <vt:variant>
        <vt:i4>655365</vt:i4>
      </vt:variant>
      <vt:variant>
        <vt:i4>36</vt:i4>
      </vt:variant>
      <vt:variant>
        <vt:i4>0</vt:i4>
      </vt:variant>
      <vt:variant>
        <vt:i4>5</vt:i4>
      </vt:variant>
      <vt:variant>
        <vt:lpwstr/>
      </vt:variant>
      <vt:variant>
        <vt:lpwstr>CoachFundingUses</vt:lpwstr>
      </vt:variant>
      <vt:variant>
        <vt:i4>393231</vt:i4>
      </vt:variant>
      <vt:variant>
        <vt:i4>33</vt:i4>
      </vt:variant>
      <vt:variant>
        <vt:i4>0</vt:i4>
      </vt:variant>
      <vt:variant>
        <vt:i4>5</vt:i4>
      </vt:variant>
      <vt:variant>
        <vt:lpwstr/>
      </vt:variant>
      <vt:variant>
        <vt:lpwstr>Required</vt:lpwstr>
      </vt:variant>
      <vt:variant>
        <vt:i4>524313</vt:i4>
      </vt:variant>
      <vt:variant>
        <vt:i4>30</vt:i4>
      </vt:variant>
      <vt:variant>
        <vt:i4>0</vt:i4>
      </vt:variant>
      <vt:variant>
        <vt:i4>5</vt:i4>
      </vt:variant>
      <vt:variant>
        <vt:lpwstr/>
      </vt:variant>
      <vt:variant>
        <vt:lpwstr>CoachesA</vt:lpwstr>
      </vt:variant>
      <vt:variant>
        <vt:i4>6881386</vt:i4>
      </vt:variant>
      <vt:variant>
        <vt:i4>27</vt:i4>
      </vt:variant>
      <vt:variant>
        <vt:i4>0</vt:i4>
      </vt:variant>
      <vt:variant>
        <vt:i4>5</vt:i4>
      </vt:variant>
      <vt:variant>
        <vt:lpwstr/>
      </vt:variant>
      <vt:variant>
        <vt:lpwstr>Coaches</vt:lpwstr>
      </vt:variant>
      <vt:variant>
        <vt:i4>720914</vt:i4>
      </vt:variant>
      <vt:variant>
        <vt:i4>24</vt:i4>
      </vt:variant>
      <vt:variant>
        <vt:i4>0</vt:i4>
      </vt:variant>
      <vt:variant>
        <vt:i4>5</vt:i4>
      </vt:variant>
      <vt:variant>
        <vt:lpwstr/>
      </vt:variant>
      <vt:variant>
        <vt:lpwstr>EmbeddedlearningOverview</vt:lpwstr>
      </vt:variant>
      <vt:variant>
        <vt:i4>786439</vt:i4>
      </vt:variant>
      <vt:variant>
        <vt:i4>21</vt:i4>
      </vt:variant>
      <vt:variant>
        <vt:i4>0</vt:i4>
      </vt:variant>
      <vt:variant>
        <vt:i4>5</vt:i4>
      </vt:variant>
      <vt:variant>
        <vt:lpwstr/>
      </vt:variant>
      <vt:variant>
        <vt:lpwstr>Professional</vt:lpwstr>
      </vt:variant>
      <vt:variant>
        <vt:i4>6684773</vt:i4>
      </vt:variant>
      <vt:variant>
        <vt:i4>18</vt:i4>
      </vt:variant>
      <vt:variant>
        <vt:i4>0</vt:i4>
      </vt:variant>
      <vt:variant>
        <vt:i4>5</vt:i4>
      </vt:variant>
      <vt:variant>
        <vt:lpwstr/>
      </vt:variant>
      <vt:variant>
        <vt:lpwstr>CFFCalendar</vt:lpwstr>
      </vt:variant>
      <vt:variant>
        <vt:i4>7143541</vt:i4>
      </vt:variant>
      <vt:variant>
        <vt:i4>15</vt:i4>
      </vt:variant>
      <vt:variant>
        <vt:i4>0</vt:i4>
      </vt:variant>
      <vt:variant>
        <vt:i4>5</vt:i4>
      </vt:variant>
      <vt:variant>
        <vt:lpwstr/>
      </vt:variant>
      <vt:variant>
        <vt:lpwstr>KeyPDEPersonnel</vt:lpwstr>
      </vt:variant>
      <vt:variant>
        <vt:i4>1900575</vt:i4>
      </vt:variant>
      <vt:variant>
        <vt:i4>12</vt:i4>
      </vt:variant>
      <vt:variant>
        <vt:i4>0</vt:i4>
      </vt:variant>
      <vt:variant>
        <vt:i4>5</vt:i4>
      </vt:variant>
      <vt:variant>
        <vt:lpwstr/>
      </vt:variant>
      <vt:variant>
        <vt:lpwstr>List</vt:lpwstr>
      </vt:variant>
      <vt:variant>
        <vt:i4>6619243</vt:i4>
      </vt:variant>
      <vt:variant>
        <vt:i4>9</vt:i4>
      </vt:variant>
      <vt:variant>
        <vt:i4>0</vt:i4>
      </vt:variant>
      <vt:variant>
        <vt:i4>5</vt:i4>
      </vt:variant>
      <vt:variant>
        <vt:lpwstr/>
      </vt:variant>
      <vt:variant>
        <vt:lpwstr>key</vt:lpwstr>
      </vt:variant>
      <vt:variant>
        <vt:i4>1310746</vt:i4>
      </vt:variant>
      <vt:variant>
        <vt:i4>6</vt:i4>
      </vt:variant>
      <vt:variant>
        <vt:i4>0</vt:i4>
      </vt:variant>
      <vt:variant>
        <vt:i4>5</vt:i4>
      </vt:variant>
      <vt:variant>
        <vt:lpwstr/>
      </vt:variant>
      <vt:variant>
        <vt:lpwstr>Communication</vt:lpwstr>
      </vt:variant>
      <vt:variant>
        <vt:i4>1835036</vt:i4>
      </vt:variant>
      <vt:variant>
        <vt:i4>3</vt:i4>
      </vt:variant>
      <vt:variant>
        <vt:i4>0</vt:i4>
      </vt:variant>
      <vt:variant>
        <vt:i4>5</vt:i4>
      </vt:variant>
      <vt:variant>
        <vt:lpwstr/>
      </vt:variant>
      <vt:variant>
        <vt:lpwstr>Introduction</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Kick off session </dc:title>
  <dc:subject/>
  <dc:creator>Administrator</dc:creator>
  <cp:keywords/>
  <dc:description/>
  <cp:lastModifiedBy>c-mirwise</cp:lastModifiedBy>
  <cp:revision>2</cp:revision>
  <cp:lastPrinted>2010-01-19T19:12:00Z</cp:lastPrinted>
  <dcterms:created xsi:type="dcterms:W3CDTF">2010-09-29T17:55:00Z</dcterms:created>
  <dcterms:modified xsi:type="dcterms:W3CDTF">2010-09-29T17:55:00Z</dcterms:modified>
</cp:coreProperties>
</file>